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bookmarkStart w:id="0" w:name="_GoBack"/>
      <w:bookmarkEnd w:id="0"/>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5860DCB3" w:rsidR="003E4CCB" w:rsidRPr="00347388" w:rsidRDefault="003E4CCB" w:rsidP="003E4CCB">
      <w:pPr>
        <w:spacing w:line="360" w:lineRule="auto"/>
        <w:rPr>
          <w:rFonts w:cs="Arial"/>
          <w:sz w:val="20"/>
          <w:lang w:eastAsia="cs-CZ"/>
        </w:rPr>
      </w:pPr>
      <w:r w:rsidRPr="00347388">
        <w:rPr>
          <w:rFonts w:cs="Arial"/>
          <w:sz w:val="20"/>
          <w:lang w:eastAsia="cs-CZ"/>
        </w:rPr>
        <w:t>Dátum:</w:t>
      </w:r>
      <w:r w:rsidR="00936C83">
        <w:rPr>
          <w:rFonts w:cs="Arial"/>
          <w:sz w:val="20"/>
          <w:lang w:eastAsia="cs-CZ"/>
        </w:rPr>
        <w:t>13</w:t>
      </w:r>
      <w:r w:rsidRPr="00E25071">
        <w:rPr>
          <w:rFonts w:cs="Arial"/>
          <w:sz w:val="20"/>
          <w:lang w:eastAsia="cs-CZ"/>
        </w:rPr>
        <w:t xml:space="preserve">. </w:t>
      </w:r>
      <w:r w:rsidR="000922B4">
        <w:rPr>
          <w:rFonts w:cs="Arial"/>
          <w:sz w:val="20"/>
          <w:lang w:eastAsia="cs-CZ"/>
        </w:rPr>
        <w:t>0</w:t>
      </w:r>
      <w:r w:rsidR="00936C83">
        <w:rPr>
          <w:rFonts w:cs="Arial"/>
          <w:sz w:val="20"/>
          <w:lang w:eastAsia="cs-CZ"/>
        </w:rPr>
        <w:t>6</w:t>
      </w:r>
      <w:r w:rsidRPr="00E25071">
        <w:rPr>
          <w:rFonts w:cs="Arial"/>
          <w:sz w:val="20"/>
          <w:lang w:eastAsia="cs-CZ"/>
        </w:rPr>
        <w:t>. 201</w:t>
      </w:r>
      <w:r w:rsidR="000922B4">
        <w:rPr>
          <w:rFonts w:cs="Arial"/>
          <w:sz w:val="20"/>
          <w:lang w:eastAsia="cs-CZ"/>
        </w:rPr>
        <w:t>8</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6B2479F1" w:rsidR="003E4CCB" w:rsidRDefault="003E4CCB" w:rsidP="003E4CCB">
      <w:pPr>
        <w:spacing w:line="360" w:lineRule="auto"/>
        <w:rPr>
          <w:rFonts w:cs="Arial"/>
          <w:sz w:val="20"/>
          <w:lang w:eastAsia="cs-CZ"/>
        </w:rPr>
      </w:pPr>
      <w:r w:rsidRPr="00347388">
        <w:rPr>
          <w:rFonts w:cs="Arial"/>
          <w:sz w:val="20"/>
          <w:lang w:eastAsia="cs-CZ"/>
        </w:rPr>
        <w:t xml:space="preserve">Dátum: </w:t>
      </w:r>
      <w:r w:rsidR="00936C83">
        <w:rPr>
          <w:rFonts w:cs="Arial"/>
          <w:sz w:val="20"/>
          <w:lang w:eastAsia="cs-CZ"/>
        </w:rPr>
        <w:t>13</w:t>
      </w:r>
      <w:r w:rsidRPr="00E25071">
        <w:rPr>
          <w:rFonts w:cs="Arial"/>
          <w:sz w:val="20"/>
          <w:lang w:eastAsia="cs-CZ"/>
        </w:rPr>
        <w:t>. </w:t>
      </w:r>
      <w:r w:rsidR="000922B4">
        <w:rPr>
          <w:rFonts w:cs="Arial"/>
          <w:sz w:val="20"/>
          <w:lang w:eastAsia="cs-CZ"/>
        </w:rPr>
        <w:t>0</w:t>
      </w:r>
      <w:r w:rsidR="00936C83">
        <w:rPr>
          <w:rFonts w:cs="Arial"/>
          <w:sz w:val="20"/>
          <w:lang w:eastAsia="cs-CZ"/>
        </w:rPr>
        <w:t>6</w:t>
      </w:r>
      <w:r w:rsidRPr="00E25071">
        <w:rPr>
          <w:rFonts w:cs="Arial"/>
          <w:sz w:val="20"/>
          <w:lang w:eastAsia="cs-CZ"/>
        </w:rPr>
        <w:t>. 201</w:t>
      </w:r>
      <w:r w:rsidR="000922B4">
        <w:rPr>
          <w:rFonts w:cs="Arial"/>
          <w:sz w:val="20"/>
          <w:lang w:eastAsia="cs-CZ"/>
        </w:rPr>
        <w:t>8</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6A6ECA6A" w:rsidR="003E4CCB" w:rsidRPr="00347388" w:rsidRDefault="006B41BD" w:rsidP="00140CE3">
      <w:pPr>
        <w:tabs>
          <w:tab w:val="left" w:pos="1134"/>
        </w:tabs>
        <w:spacing w:line="360" w:lineRule="auto"/>
        <w:rPr>
          <w:rFonts w:cs="Arial"/>
          <w:sz w:val="20"/>
          <w:lang w:eastAsia="cs-CZ"/>
        </w:rPr>
      </w:pPr>
      <w:r w:rsidRPr="008F2822">
        <w:t xml:space="preserve">Dátum: </w:t>
      </w:r>
      <w:r w:rsidR="00936C83">
        <w:t>13</w:t>
      </w:r>
      <w:r w:rsidRPr="00140CE3">
        <w:t>. </w:t>
      </w:r>
      <w:r w:rsidR="000922B4">
        <w:t>0</w:t>
      </w:r>
      <w:r w:rsidR="00936C83">
        <w:t>6</w:t>
      </w:r>
      <w:r>
        <w:t>. 201</w:t>
      </w:r>
      <w:r w:rsidR="000922B4">
        <w:t>8</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 xml:space="preserve">Adela </w:t>
      </w:r>
      <w:proofErr w:type="spellStart"/>
      <w:r>
        <w:rPr>
          <w:rFonts w:cs="Arial"/>
          <w:sz w:val="20"/>
          <w:lang w:eastAsia="cs-CZ"/>
        </w:rPr>
        <w:t>Danišková</w:t>
      </w:r>
      <w:proofErr w:type="spellEnd"/>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74D3A160"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936C83">
        <w:rPr>
          <w:rFonts w:cs="Arial"/>
          <w:sz w:val="20"/>
          <w:lang w:eastAsia="cs-CZ"/>
        </w:rPr>
        <w:t>13</w:t>
      </w:r>
      <w:r w:rsidRPr="00E25071">
        <w:rPr>
          <w:rFonts w:cs="Arial"/>
          <w:sz w:val="20"/>
          <w:lang w:eastAsia="cs-CZ"/>
        </w:rPr>
        <w:t>. </w:t>
      </w:r>
      <w:r w:rsidR="00936C83">
        <w:rPr>
          <w:rFonts w:cs="Arial"/>
          <w:sz w:val="20"/>
          <w:lang w:eastAsia="cs-CZ"/>
        </w:rPr>
        <w:t>06</w:t>
      </w:r>
      <w:r w:rsidRPr="00E25071">
        <w:rPr>
          <w:rFonts w:cs="Arial"/>
          <w:sz w:val="20"/>
          <w:lang w:eastAsia="cs-CZ"/>
        </w:rPr>
        <w:t>. 201</w:t>
      </w:r>
      <w:r w:rsidR="000922B4">
        <w:rPr>
          <w:rFonts w:cs="Arial"/>
          <w:sz w:val="20"/>
          <w:lang w:eastAsia="cs-CZ"/>
        </w:rPr>
        <w:t>8</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2BC19086" w:rsidR="003E4CCB" w:rsidRDefault="003E4CCB" w:rsidP="003E4CCB">
      <w:pPr>
        <w:jc w:val="center"/>
        <w:rPr>
          <w:color w:val="001D58"/>
          <w:sz w:val="60"/>
        </w:rPr>
      </w:pPr>
      <w:r w:rsidRPr="00E25071">
        <w:rPr>
          <w:rFonts w:cs="Arial"/>
          <w:sz w:val="18"/>
          <w:lang w:eastAsia="cs-CZ"/>
        </w:rPr>
        <w:t xml:space="preserve">Verzia: </w:t>
      </w:r>
      <w:r w:rsidR="000922B4">
        <w:rPr>
          <w:rFonts w:cs="Arial"/>
          <w:sz w:val="18"/>
          <w:lang w:eastAsia="cs-CZ"/>
        </w:rPr>
        <w:t>4</w:t>
      </w:r>
      <w:r w:rsidRPr="00E25071">
        <w:rPr>
          <w:rFonts w:cs="Arial"/>
          <w:sz w:val="18"/>
          <w:lang w:eastAsia="cs-CZ"/>
        </w:rPr>
        <w:t>.</w:t>
      </w:r>
      <w:r w:rsidR="00936C83">
        <w:rPr>
          <w:rFonts w:cs="Arial"/>
          <w:sz w:val="18"/>
          <w:lang w:eastAsia="cs-CZ"/>
        </w:rPr>
        <w:t>2</w:t>
      </w:r>
      <w:r w:rsidRPr="00E25071">
        <w:rPr>
          <w:rFonts w:cs="Arial"/>
          <w:sz w:val="18"/>
          <w:lang w:eastAsia="cs-CZ"/>
        </w:rPr>
        <w:t xml:space="preserve">; platnosť od: </w:t>
      </w:r>
      <w:r w:rsidR="00936C83">
        <w:rPr>
          <w:rFonts w:cs="Arial"/>
          <w:sz w:val="18"/>
          <w:lang w:eastAsia="cs-CZ"/>
        </w:rPr>
        <w:t>13</w:t>
      </w:r>
      <w:r w:rsidRPr="00E25071">
        <w:rPr>
          <w:rFonts w:cs="Arial"/>
          <w:sz w:val="18"/>
          <w:lang w:eastAsia="cs-CZ"/>
        </w:rPr>
        <w:t xml:space="preserve">. </w:t>
      </w:r>
      <w:r w:rsidR="000922B4">
        <w:rPr>
          <w:rFonts w:cs="Arial"/>
          <w:sz w:val="18"/>
          <w:lang w:eastAsia="cs-CZ"/>
        </w:rPr>
        <w:t>0</w:t>
      </w:r>
      <w:r w:rsidR="00936C83">
        <w:rPr>
          <w:rFonts w:cs="Arial"/>
          <w:sz w:val="18"/>
          <w:lang w:eastAsia="cs-CZ"/>
        </w:rPr>
        <w:t>6</w:t>
      </w:r>
      <w:r w:rsidRPr="00E25071">
        <w:rPr>
          <w:rFonts w:cs="Arial"/>
          <w:sz w:val="18"/>
          <w:lang w:eastAsia="cs-CZ"/>
        </w:rPr>
        <w:t>. 201</w:t>
      </w:r>
      <w:r w:rsidR="000922B4">
        <w:rPr>
          <w:rFonts w:cs="Arial"/>
          <w:sz w:val="18"/>
          <w:lang w:eastAsia="cs-CZ"/>
        </w:rPr>
        <w:t>8</w:t>
      </w:r>
      <w:r w:rsidRPr="00E25071">
        <w:rPr>
          <w:rFonts w:cs="Arial"/>
          <w:sz w:val="18"/>
          <w:lang w:eastAsia="cs-CZ"/>
        </w:rPr>
        <w:t xml:space="preserve">, účinnosť od: </w:t>
      </w:r>
      <w:r w:rsidR="00936C83">
        <w:rPr>
          <w:rFonts w:cs="Arial"/>
          <w:sz w:val="18"/>
          <w:lang w:eastAsia="cs-CZ"/>
        </w:rPr>
        <w:t>13</w:t>
      </w:r>
      <w:r w:rsidRPr="00E25071">
        <w:rPr>
          <w:rFonts w:cs="Arial"/>
          <w:sz w:val="18"/>
          <w:lang w:eastAsia="cs-CZ"/>
        </w:rPr>
        <w:t xml:space="preserve">. </w:t>
      </w:r>
      <w:r w:rsidR="000922B4">
        <w:rPr>
          <w:rFonts w:cs="Arial"/>
          <w:sz w:val="18"/>
          <w:lang w:eastAsia="cs-CZ"/>
        </w:rPr>
        <w:t>0</w:t>
      </w:r>
      <w:r w:rsidR="00936C83">
        <w:rPr>
          <w:rFonts w:cs="Arial"/>
          <w:sz w:val="18"/>
          <w:lang w:eastAsia="cs-CZ"/>
        </w:rPr>
        <w:t>6</w:t>
      </w:r>
      <w:r w:rsidRPr="00E25071">
        <w:rPr>
          <w:rFonts w:cs="Arial"/>
          <w:sz w:val="18"/>
          <w:lang w:eastAsia="cs-CZ"/>
        </w:rPr>
        <w:t>. 201</w:t>
      </w:r>
      <w:r w:rsidR="000922B4">
        <w:rPr>
          <w:rFonts w:cs="Arial"/>
          <w:sz w:val="18"/>
          <w:lang w:eastAsia="cs-CZ"/>
        </w:rPr>
        <w:t>8</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1"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14</w:t>
        </w:r>
        <w:r w:rsidR="00BF74B6" w:rsidRPr="00E135DC">
          <w:rPr>
            <w:rFonts w:cs="Arial"/>
            <w:noProof/>
            <w:webHidden/>
            <w:sz w:val="19"/>
            <w:szCs w:val="19"/>
          </w:rPr>
          <w:fldChar w:fldCharType="end"/>
        </w:r>
      </w:hyperlink>
    </w:p>
    <w:p w14:paraId="5081C3B7" w14:textId="57B2187F"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16</w:t>
        </w:r>
        <w:r w:rsidR="00BF74B6" w:rsidRPr="00E135DC">
          <w:rPr>
            <w:rFonts w:cs="Arial"/>
            <w:noProof/>
            <w:webHidden/>
            <w:sz w:val="19"/>
            <w:szCs w:val="19"/>
          </w:rPr>
          <w:fldChar w:fldCharType="end"/>
        </w:r>
      </w:hyperlink>
    </w:p>
    <w:p w14:paraId="1D3E136E" w14:textId="6662B2DA" w:rsidR="00BF74B6" w:rsidRPr="00E135DC" w:rsidRDefault="00D61556">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17</w:t>
        </w:r>
        <w:r w:rsidR="00BF74B6" w:rsidRPr="00E135DC">
          <w:rPr>
            <w:rFonts w:cs="Arial"/>
            <w:noProof/>
            <w:webHidden/>
            <w:sz w:val="19"/>
            <w:szCs w:val="19"/>
          </w:rPr>
          <w:fldChar w:fldCharType="end"/>
        </w:r>
      </w:hyperlink>
    </w:p>
    <w:p w14:paraId="717C3587" w14:textId="7374328E"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17</w:t>
        </w:r>
        <w:r w:rsidR="00BF74B6" w:rsidRPr="00E135DC">
          <w:rPr>
            <w:rFonts w:cs="Arial"/>
            <w:noProof/>
            <w:webHidden/>
            <w:sz w:val="19"/>
            <w:szCs w:val="19"/>
          </w:rPr>
          <w:fldChar w:fldCharType="end"/>
        </w:r>
      </w:hyperlink>
    </w:p>
    <w:p w14:paraId="451E82B0" w14:textId="4BC457DD" w:rsidR="00BF74B6" w:rsidRPr="00E135DC" w:rsidRDefault="00D61556">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17</w:t>
        </w:r>
        <w:r w:rsidR="00BF74B6" w:rsidRPr="00E135DC">
          <w:rPr>
            <w:rFonts w:cs="Arial"/>
            <w:noProof/>
            <w:webHidden/>
            <w:sz w:val="19"/>
            <w:szCs w:val="19"/>
          </w:rPr>
          <w:fldChar w:fldCharType="end"/>
        </w:r>
      </w:hyperlink>
    </w:p>
    <w:p w14:paraId="3E888383" w14:textId="466B90E0" w:rsidR="00BF74B6" w:rsidRPr="00E135DC" w:rsidRDefault="00D61556">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17</w:t>
        </w:r>
        <w:r w:rsidR="00BF74B6" w:rsidRPr="00E135DC">
          <w:rPr>
            <w:rFonts w:cs="Arial"/>
            <w:noProof/>
            <w:webHidden/>
            <w:sz w:val="19"/>
            <w:szCs w:val="19"/>
          </w:rPr>
          <w:fldChar w:fldCharType="end"/>
        </w:r>
      </w:hyperlink>
    </w:p>
    <w:p w14:paraId="162A0FCF" w14:textId="27A1C82E"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19</w:t>
        </w:r>
        <w:r w:rsidR="00BF74B6" w:rsidRPr="00E135DC">
          <w:rPr>
            <w:rFonts w:cs="Arial"/>
            <w:noProof/>
            <w:webHidden/>
            <w:sz w:val="19"/>
            <w:szCs w:val="19"/>
          </w:rPr>
          <w:fldChar w:fldCharType="end"/>
        </w:r>
      </w:hyperlink>
    </w:p>
    <w:p w14:paraId="66AD3C28" w14:textId="04894848"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23</w:t>
        </w:r>
        <w:r w:rsidR="00BF74B6" w:rsidRPr="00E135DC">
          <w:rPr>
            <w:rFonts w:cs="Arial"/>
            <w:noProof/>
            <w:webHidden/>
            <w:sz w:val="19"/>
            <w:szCs w:val="19"/>
          </w:rPr>
          <w:fldChar w:fldCharType="end"/>
        </w:r>
      </w:hyperlink>
    </w:p>
    <w:p w14:paraId="1EE9C112" w14:textId="21A6B525" w:rsidR="00BF74B6" w:rsidRPr="00E135DC" w:rsidRDefault="00D61556">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23</w:t>
        </w:r>
        <w:r w:rsidR="00BF74B6" w:rsidRPr="00E135DC">
          <w:rPr>
            <w:rFonts w:cs="Arial"/>
            <w:noProof/>
            <w:webHidden/>
            <w:sz w:val="19"/>
            <w:szCs w:val="19"/>
          </w:rPr>
          <w:fldChar w:fldCharType="end"/>
        </w:r>
      </w:hyperlink>
    </w:p>
    <w:p w14:paraId="08A090A8" w14:textId="13800EC2" w:rsidR="00BF74B6" w:rsidRPr="00E135DC" w:rsidRDefault="00D61556">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25</w:t>
        </w:r>
        <w:r w:rsidR="00BF74B6" w:rsidRPr="00E135DC">
          <w:rPr>
            <w:rFonts w:cs="Arial"/>
            <w:noProof/>
            <w:webHidden/>
            <w:sz w:val="19"/>
            <w:szCs w:val="19"/>
          </w:rPr>
          <w:fldChar w:fldCharType="end"/>
        </w:r>
      </w:hyperlink>
    </w:p>
    <w:p w14:paraId="12DA2A97" w14:textId="53EF9FE9" w:rsidR="00BF74B6" w:rsidRPr="00E135DC" w:rsidRDefault="00D61556">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27</w:t>
        </w:r>
        <w:r w:rsidR="00BF74B6" w:rsidRPr="00E135DC">
          <w:rPr>
            <w:rFonts w:cs="Arial"/>
            <w:noProof/>
            <w:webHidden/>
            <w:sz w:val="19"/>
            <w:szCs w:val="19"/>
          </w:rPr>
          <w:fldChar w:fldCharType="end"/>
        </w:r>
      </w:hyperlink>
    </w:p>
    <w:p w14:paraId="56A0A71D" w14:textId="770FE1BC"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28</w:t>
        </w:r>
        <w:r w:rsidR="00BF74B6" w:rsidRPr="00E135DC">
          <w:rPr>
            <w:rFonts w:cs="Arial"/>
            <w:noProof/>
            <w:webHidden/>
            <w:sz w:val="19"/>
            <w:szCs w:val="19"/>
          </w:rPr>
          <w:fldChar w:fldCharType="end"/>
        </w:r>
      </w:hyperlink>
    </w:p>
    <w:p w14:paraId="6C37EF94" w14:textId="16EC5A83" w:rsidR="00BF74B6" w:rsidRPr="00E135DC" w:rsidRDefault="00D61556">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28</w:t>
        </w:r>
        <w:r w:rsidR="00BF74B6" w:rsidRPr="00E135DC">
          <w:rPr>
            <w:rFonts w:cs="Arial"/>
            <w:noProof/>
            <w:webHidden/>
            <w:sz w:val="19"/>
            <w:szCs w:val="19"/>
          </w:rPr>
          <w:fldChar w:fldCharType="end"/>
        </w:r>
      </w:hyperlink>
    </w:p>
    <w:p w14:paraId="38EEFE1F" w14:textId="27125DC4" w:rsidR="00BF74B6" w:rsidRPr="00E135DC" w:rsidRDefault="00D61556">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30</w:t>
        </w:r>
        <w:r w:rsidR="00BF74B6" w:rsidRPr="00E135DC">
          <w:rPr>
            <w:rFonts w:cs="Arial"/>
            <w:noProof/>
            <w:webHidden/>
            <w:sz w:val="19"/>
            <w:szCs w:val="19"/>
          </w:rPr>
          <w:fldChar w:fldCharType="end"/>
        </w:r>
      </w:hyperlink>
    </w:p>
    <w:p w14:paraId="4397C0C1" w14:textId="06A3F4C9" w:rsidR="00BF74B6" w:rsidRPr="00E135DC" w:rsidRDefault="00D61556">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33</w:t>
        </w:r>
        <w:r w:rsidR="00BF74B6" w:rsidRPr="00E135DC">
          <w:rPr>
            <w:rFonts w:cs="Arial"/>
            <w:noProof/>
            <w:webHidden/>
            <w:sz w:val="19"/>
            <w:szCs w:val="19"/>
          </w:rPr>
          <w:fldChar w:fldCharType="end"/>
        </w:r>
      </w:hyperlink>
    </w:p>
    <w:p w14:paraId="2FCA8F9F" w14:textId="5AF2688F" w:rsidR="00BF74B6" w:rsidRPr="00E135DC" w:rsidRDefault="00D61556">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33</w:t>
        </w:r>
        <w:r w:rsidR="00BF74B6" w:rsidRPr="00E135DC">
          <w:rPr>
            <w:rFonts w:cs="Arial"/>
            <w:noProof/>
            <w:webHidden/>
            <w:sz w:val="19"/>
            <w:szCs w:val="19"/>
          </w:rPr>
          <w:fldChar w:fldCharType="end"/>
        </w:r>
      </w:hyperlink>
    </w:p>
    <w:p w14:paraId="08F482A2" w14:textId="04590F03" w:rsidR="00BF74B6" w:rsidRPr="00E135DC" w:rsidRDefault="00D61556">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57</w:t>
        </w:r>
        <w:r w:rsidR="00BF74B6" w:rsidRPr="00E135DC">
          <w:rPr>
            <w:rFonts w:cs="Arial"/>
            <w:noProof/>
            <w:webHidden/>
            <w:sz w:val="19"/>
            <w:szCs w:val="19"/>
          </w:rPr>
          <w:fldChar w:fldCharType="end"/>
        </w:r>
      </w:hyperlink>
    </w:p>
    <w:p w14:paraId="27443959" w14:textId="67A19B23" w:rsidR="00BF74B6" w:rsidRPr="00E135DC" w:rsidRDefault="00D61556">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58</w:t>
        </w:r>
        <w:r w:rsidR="00BF74B6" w:rsidRPr="00E135DC">
          <w:rPr>
            <w:rFonts w:cs="Arial"/>
            <w:noProof/>
            <w:webHidden/>
            <w:sz w:val="19"/>
            <w:szCs w:val="19"/>
          </w:rPr>
          <w:fldChar w:fldCharType="end"/>
        </w:r>
      </w:hyperlink>
    </w:p>
    <w:p w14:paraId="7F58E385" w14:textId="3DC97EA2" w:rsidR="00BF74B6" w:rsidRPr="00E135DC" w:rsidRDefault="00D61556">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66</w:t>
        </w:r>
        <w:r w:rsidR="00BF74B6" w:rsidRPr="00E135DC">
          <w:rPr>
            <w:rFonts w:cs="Arial"/>
            <w:noProof/>
            <w:webHidden/>
            <w:sz w:val="19"/>
            <w:szCs w:val="19"/>
          </w:rPr>
          <w:fldChar w:fldCharType="end"/>
        </w:r>
      </w:hyperlink>
    </w:p>
    <w:p w14:paraId="101D5D81" w14:textId="760BDC6C" w:rsidR="00BF74B6" w:rsidRPr="00E135DC" w:rsidRDefault="00D61556">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81</w:t>
        </w:r>
        <w:r w:rsidR="00BF74B6" w:rsidRPr="00E135DC">
          <w:rPr>
            <w:rFonts w:cs="Arial"/>
            <w:noProof/>
            <w:webHidden/>
            <w:sz w:val="19"/>
            <w:szCs w:val="19"/>
          </w:rPr>
          <w:fldChar w:fldCharType="end"/>
        </w:r>
      </w:hyperlink>
    </w:p>
    <w:p w14:paraId="5198DED3" w14:textId="401417B1"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86</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86</w:t>
        </w:r>
        <w:r w:rsidR="00BF74B6" w:rsidRPr="00E135DC">
          <w:rPr>
            <w:rFonts w:cs="Arial"/>
            <w:noProof/>
            <w:webHidden/>
            <w:sz w:val="19"/>
            <w:szCs w:val="19"/>
          </w:rPr>
          <w:fldChar w:fldCharType="end"/>
        </w:r>
      </w:hyperlink>
    </w:p>
    <w:p w14:paraId="25C99981" w14:textId="1CB1F927" w:rsidR="00BF74B6" w:rsidRPr="00E135DC" w:rsidRDefault="00D61556">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87</w:t>
        </w:r>
        <w:r w:rsidR="00BF74B6" w:rsidRPr="00E135DC">
          <w:rPr>
            <w:rFonts w:cs="Arial"/>
            <w:noProof/>
            <w:webHidden/>
            <w:sz w:val="19"/>
            <w:szCs w:val="19"/>
          </w:rPr>
          <w:fldChar w:fldCharType="end"/>
        </w:r>
      </w:hyperlink>
    </w:p>
    <w:p w14:paraId="4212AEDF" w14:textId="72B0048A" w:rsidR="00BF74B6" w:rsidRPr="00E135DC" w:rsidRDefault="00D61556">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88</w:t>
        </w:r>
        <w:r w:rsidR="00BF74B6" w:rsidRPr="00E135DC">
          <w:rPr>
            <w:rFonts w:cs="Arial"/>
            <w:noProof/>
            <w:webHidden/>
            <w:sz w:val="19"/>
            <w:szCs w:val="19"/>
          </w:rPr>
          <w:fldChar w:fldCharType="end"/>
        </w:r>
      </w:hyperlink>
    </w:p>
    <w:p w14:paraId="61CB8603" w14:textId="65AB04E3" w:rsidR="00BF74B6" w:rsidRPr="00E135DC" w:rsidRDefault="00D61556">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89</w:t>
        </w:r>
        <w:r w:rsidR="00BF74B6" w:rsidRPr="00E135DC">
          <w:rPr>
            <w:rFonts w:cs="Arial"/>
            <w:noProof/>
            <w:webHidden/>
            <w:sz w:val="19"/>
            <w:szCs w:val="19"/>
          </w:rPr>
          <w:fldChar w:fldCharType="end"/>
        </w:r>
      </w:hyperlink>
    </w:p>
    <w:p w14:paraId="57E11B99" w14:textId="6CE761E3" w:rsidR="00BF74B6" w:rsidRPr="00E135DC" w:rsidRDefault="00D61556">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89</w:t>
        </w:r>
        <w:r w:rsidR="00BF74B6" w:rsidRPr="00E135DC">
          <w:rPr>
            <w:rFonts w:cs="Arial"/>
            <w:noProof/>
            <w:webHidden/>
            <w:sz w:val="19"/>
            <w:szCs w:val="19"/>
          </w:rPr>
          <w:fldChar w:fldCharType="end"/>
        </w:r>
      </w:hyperlink>
    </w:p>
    <w:p w14:paraId="71EC95BE" w14:textId="03A3311D" w:rsidR="00BF74B6" w:rsidRPr="00E135DC" w:rsidRDefault="00D61556">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94</w:t>
        </w:r>
        <w:r w:rsidR="00BF74B6" w:rsidRPr="00E135DC">
          <w:rPr>
            <w:rFonts w:cs="Arial"/>
            <w:noProof/>
            <w:webHidden/>
            <w:sz w:val="19"/>
            <w:szCs w:val="19"/>
          </w:rPr>
          <w:fldChar w:fldCharType="end"/>
        </w:r>
      </w:hyperlink>
    </w:p>
    <w:p w14:paraId="1C39A013" w14:textId="269FCB87" w:rsidR="00BF74B6" w:rsidRPr="00E135DC" w:rsidRDefault="00D61556">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112</w:t>
        </w:r>
        <w:r w:rsidR="00BF74B6" w:rsidRPr="00E135DC">
          <w:rPr>
            <w:rFonts w:cs="Arial"/>
            <w:noProof/>
            <w:webHidden/>
            <w:sz w:val="19"/>
            <w:szCs w:val="19"/>
          </w:rPr>
          <w:fldChar w:fldCharType="end"/>
        </w:r>
      </w:hyperlink>
    </w:p>
    <w:p w14:paraId="69BEAABA" w14:textId="5B4FB10A" w:rsidR="00BF74B6" w:rsidRPr="00E135DC" w:rsidRDefault="00D61556">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115</w:t>
        </w:r>
        <w:r w:rsidR="00BF74B6" w:rsidRPr="00E135DC">
          <w:rPr>
            <w:rFonts w:cs="Arial"/>
            <w:noProof/>
            <w:webHidden/>
            <w:sz w:val="19"/>
            <w:szCs w:val="19"/>
          </w:rPr>
          <w:fldChar w:fldCharType="end"/>
        </w:r>
      </w:hyperlink>
    </w:p>
    <w:p w14:paraId="52A899C1" w14:textId="1B47B2EA" w:rsidR="00BF74B6" w:rsidRPr="00E135DC" w:rsidRDefault="00D61556">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123</w:t>
        </w:r>
        <w:r w:rsidR="00BF74B6" w:rsidRPr="00E135DC">
          <w:rPr>
            <w:rFonts w:cs="Arial"/>
            <w:noProof/>
            <w:webHidden/>
            <w:sz w:val="19"/>
            <w:szCs w:val="19"/>
          </w:rPr>
          <w:fldChar w:fldCharType="end"/>
        </w:r>
      </w:hyperlink>
    </w:p>
    <w:p w14:paraId="291F6871" w14:textId="28A76C2A" w:rsidR="00BF74B6" w:rsidRPr="00E135DC" w:rsidRDefault="00D61556">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128</w:t>
        </w:r>
        <w:r w:rsidR="00BF74B6" w:rsidRPr="00E135DC">
          <w:rPr>
            <w:rFonts w:cs="Arial"/>
            <w:noProof/>
            <w:webHidden/>
            <w:sz w:val="19"/>
            <w:szCs w:val="19"/>
          </w:rPr>
          <w:fldChar w:fldCharType="end"/>
        </w:r>
      </w:hyperlink>
    </w:p>
    <w:p w14:paraId="34F67D09" w14:textId="39ED40BA"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134</w:t>
        </w:r>
        <w:r w:rsidR="00BF74B6" w:rsidRPr="00E135DC">
          <w:rPr>
            <w:rFonts w:cs="Arial"/>
            <w:noProof/>
            <w:webHidden/>
            <w:sz w:val="19"/>
            <w:szCs w:val="19"/>
          </w:rPr>
          <w:fldChar w:fldCharType="end"/>
        </w:r>
      </w:hyperlink>
    </w:p>
    <w:p w14:paraId="6F278EC5" w14:textId="5DD9059F"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135</w:t>
        </w:r>
        <w:r w:rsidR="00BF74B6" w:rsidRPr="00E135DC">
          <w:rPr>
            <w:rFonts w:cs="Arial"/>
            <w:noProof/>
            <w:webHidden/>
            <w:sz w:val="19"/>
            <w:szCs w:val="19"/>
          </w:rPr>
          <w:fldChar w:fldCharType="end"/>
        </w:r>
      </w:hyperlink>
    </w:p>
    <w:p w14:paraId="5B9D06DD" w14:textId="69B98DBC" w:rsidR="00BF74B6" w:rsidRPr="00E135DC" w:rsidRDefault="00D61556">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137</w:t>
        </w:r>
        <w:r w:rsidR="00BF74B6" w:rsidRPr="00E135DC">
          <w:rPr>
            <w:rFonts w:cs="Arial"/>
            <w:noProof/>
            <w:webHidden/>
            <w:sz w:val="19"/>
            <w:szCs w:val="19"/>
          </w:rPr>
          <w:fldChar w:fldCharType="end"/>
        </w:r>
      </w:hyperlink>
    </w:p>
    <w:p w14:paraId="321D2A52" w14:textId="0E7F517F"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137</w:t>
        </w:r>
        <w:r w:rsidR="00BF74B6" w:rsidRPr="00E135DC">
          <w:rPr>
            <w:rFonts w:cs="Arial"/>
            <w:noProof/>
            <w:webHidden/>
            <w:sz w:val="19"/>
            <w:szCs w:val="19"/>
          </w:rPr>
          <w:fldChar w:fldCharType="end"/>
        </w:r>
      </w:hyperlink>
    </w:p>
    <w:p w14:paraId="23ED640E" w14:textId="456633B4" w:rsidR="00BF74B6" w:rsidRPr="00E135DC" w:rsidRDefault="00D61556">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140</w:t>
        </w:r>
        <w:r w:rsidR="00BF74B6" w:rsidRPr="00E135DC">
          <w:rPr>
            <w:rFonts w:cs="Arial"/>
            <w:noProof/>
            <w:webHidden/>
            <w:sz w:val="19"/>
            <w:szCs w:val="19"/>
          </w:rPr>
          <w:fldChar w:fldCharType="end"/>
        </w:r>
      </w:hyperlink>
    </w:p>
    <w:p w14:paraId="652445E0" w14:textId="7CDA4D90" w:rsidR="00BF74B6" w:rsidRPr="00E135DC" w:rsidRDefault="00D61556">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147</w:t>
        </w:r>
        <w:r w:rsidR="00BF74B6" w:rsidRPr="00E135DC">
          <w:rPr>
            <w:rFonts w:cs="Arial"/>
            <w:noProof/>
            <w:webHidden/>
            <w:sz w:val="19"/>
            <w:szCs w:val="19"/>
          </w:rPr>
          <w:fldChar w:fldCharType="end"/>
        </w:r>
      </w:hyperlink>
    </w:p>
    <w:p w14:paraId="3B998595" w14:textId="5DDE90F6" w:rsidR="00BF74B6" w:rsidRPr="00E135DC" w:rsidRDefault="00D61556">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E53156">
          <w:rPr>
            <w:rFonts w:cs="Arial"/>
            <w:noProof/>
            <w:webHidden/>
            <w:sz w:val="19"/>
            <w:szCs w:val="19"/>
          </w:rPr>
          <w:t>148</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440636364"/>
      <w:r w:rsidRPr="0073389C">
        <w:rPr>
          <w:rFonts w:ascii="Arial" w:hAnsi="Arial"/>
          <w:lang w:val="sk-SK"/>
        </w:rPr>
        <w:lastRenderedPageBreak/>
        <w:t>Úvod</w:t>
      </w:r>
      <w:bookmarkEnd w:id="1"/>
      <w:bookmarkEnd w:id="2"/>
      <w:bookmarkEnd w:id="3"/>
    </w:p>
    <w:p w14:paraId="7A55CDA3"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27FCE761"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w:t>
      </w:r>
      <w:proofErr w:type="spellStart"/>
      <w:r w:rsidR="008B1AA4" w:rsidRPr="0073389C">
        <w:rPr>
          <w:rFonts w:ascii="Arial" w:hAnsi="Arial" w:cs="Arial"/>
          <w:sz w:val="19"/>
          <w:szCs w:val="19"/>
          <w:lang w:val="sk-SK"/>
        </w:rPr>
        <w:t>ŽoNFP</w:t>
      </w:r>
      <w:proofErr w:type="spellEnd"/>
      <w:r w:rsidR="008B1AA4" w:rsidRPr="0073389C">
        <w:rPr>
          <w:rFonts w:ascii="Arial" w:hAnsi="Arial" w:cs="Arial"/>
          <w:sz w:val="19"/>
          <w:szCs w:val="19"/>
          <w:lang w:val="sk-SK"/>
        </w:rPr>
        <w:t xml:space="preserve">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proofErr w:type="spellStart"/>
      <w:r w:rsidRPr="0073389C">
        <w:t>Povstupové</w:t>
      </w:r>
      <w:proofErr w:type="spellEnd"/>
      <w:r w:rsidRPr="0073389C">
        <w:t xml:space="preserve">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440636366"/>
      <w:r w:rsidRPr="0073389C">
        <w:rPr>
          <w:lang w:val="sk-SK"/>
        </w:rPr>
        <w:t>Cieľ príručky pre prijímateľa</w:t>
      </w:r>
      <w:bookmarkEnd w:id="7"/>
      <w:bookmarkEnd w:id="8"/>
      <w:bookmarkEnd w:id="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w:t>
      </w:r>
      <w:proofErr w:type="spellStart"/>
      <w:r w:rsidRPr="0073389C">
        <w:rPr>
          <w:rFonts w:cs="Arial"/>
          <w:szCs w:val="19"/>
          <w:lang w:val="sk-SK"/>
        </w:rPr>
        <w:t>ŽoNFP</w:t>
      </w:r>
      <w:proofErr w:type="spellEnd"/>
      <w:r w:rsidRPr="0073389C">
        <w:rPr>
          <w:rFonts w:cs="Arial"/>
          <w:szCs w:val="19"/>
          <w:lang w:val="sk-SK"/>
        </w:rPr>
        <w:t>“);</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proofErr w:type="spellStart"/>
      <w:r w:rsidR="00C57815" w:rsidRPr="0073389C">
        <w:rPr>
          <w:rFonts w:cs="Arial"/>
          <w:szCs w:val="19"/>
          <w:lang w:val="sk-SK"/>
        </w:rPr>
        <w:t>Žo</w:t>
      </w:r>
      <w:r w:rsidRPr="0073389C">
        <w:rPr>
          <w:rFonts w:cs="Arial"/>
          <w:szCs w:val="19"/>
          <w:lang w:val="sk-SK"/>
        </w:rPr>
        <w:t>NFP</w:t>
      </w:r>
      <w:proofErr w:type="spellEnd"/>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40636367"/>
      <w:r w:rsidRPr="0073389C">
        <w:rPr>
          <w:lang w:val="sk-SK"/>
        </w:rPr>
        <w:t>Definícia pojmov</w:t>
      </w:r>
      <w:bookmarkEnd w:id="10"/>
      <w:bookmarkEnd w:id="11"/>
      <w:bookmarkEnd w:id="1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w:t>
      </w:r>
      <w:proofErr w:type="spellStart"/>
      <w:r w:rsidR="00A60FAE" w:rsidRPr="00591C6C">
        <w:rPr>
          <w:rFonts w:cs="Arial"/>
          <w:szCs w:val="19"/>
          <w:lang w:val="sk-SK"/>
        </w:rPr>
        <w:t>t.j</w:t>
      </w:r>
      <w:proofErr w:type="spellEnd"/>
      <w:r w:rsidR="00A60FAE" w:rsidRPr="00591C6C">
        <w:rPr>
          <w:rFonts w:cs="Arial"/>
          <w:szCs w:val="19"/>
          <w:lang w:val="sk-SK"/>
        </w:rPr>
        <w:t xml:space="preserve">.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w:t>
      </w:r>
      <w:proofErr w:type="spellStart"/>
      <w:r w:rsidRPr="0073389C">
        <w:rPr>
          <w:rFonts w:cs="Arial"/>
          <w:b/>
          <w:szCs w:val="19"/>
          <w:lang w:val="sk-SK"/>
        </w:rPr>
        <w:t>cost</w:t>
      </w:r>
      <w:proofErr w:type="spellEnd"/>
      <w:r w:rsidRPr="0073389C">
        <w:rPr>
          <w:rFonts w:cs="Arial"/>
          <w:b/>
          <w:szCs w:val="19"/>
          <w:lang w:val="sk-SK"/>
        </w:rPr>
        <w:t xml:space="preserve"> benefit </w:t>
      </w:r>
      <w:proofErr w:type="spellStart"/>
      <w:r w:rsidRPr="0073389C">
        <w:rPr>
          <w:rFonts w:cs="Arial"/>
          <w:b/>
          <w:szCs w:val="19"/>
          <w:lang w:val="sk-SK"/>
        </w:rPr>
        <w:t>analysis</w:t>
      </w:r>
      <w:proofErr w:type="spellEnd"/>
      <w:r w:rsidRPr="0073389C">
        <w:rPr>
          <w:rFonts w:cs="Arial"/>
          <w:b/>
          <w:szCs w:val="19"/>
          <w:lang w:val="sk-SK"/>
        </w:rPr>
        <w:t>)</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Pr="0073389C">
        <w:rPr>
          <w:rFonts w:cs="Arial"/>
          <w:szCs w:val="19"/>
          <w:lang w:val="sk-SK"/>
        </w:rPr>
        <w:t>monet</w:t>
      </w:r>
      <w:r w:rsidR="00393C33">
        <w:rPr>
          <w:rFonts w:cs="Arial"/>
          <w:szCs w:val="19"/>
          <w:lang w:val="sk-SK"/>
        </w:rPr>
        <w:t>a</w:t>
      </w:r>
      <w:r w:rsidRPr="0073389C">
        <w:rPr>
          <w:rFonts w:cs="Arial"/>
          <w:szCs w:val="19"/>
          <w:lang w:val="sk-SK"/>
        </w:rPr>
        <w:t>rizovaných</w:t>
      </w:r>
      <w:proofErr w:type="spellEnd"/>
      <w:r w:rsidRPr="0073389C">
        <w:rPr>
          <w:rFonts w:cs="Arial"/>
          <w:szCs w:val="19"/>
          <w:lang w:val="sk-SK"/>
        </w:rPr>
        <w:t xml:space="preserve">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w:t>
      </w:r>
      <w:r w:rsidR="00FC0FC1" w:rsidRPr="00041B11">
        <w:rPr>
          <w:rFonts w:cs="Arial"/>
          <w:szCs w:val="19"/>
          <w:lang w:val="sk-SK"/>
        </w:rPr>
        <w:lastRenderedPageBreak/>
        <w:t>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v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xml:space="preserve">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proofErr w:type="spellStart"/>
      <w:r w:rsidR="009473DA">
        <w:rPr>
          <w:lang w:val="sk-SK"/>
        </w:rPr>
        <w:t>Žo</w:t>
      </w:r>
      <w:r w:rsidRPr="0073389C">
        <w:rPr>
          <w:lang w:val="sk-SK"/>
        </w:rPr>
        <w:t>NFP</w:t>
      </w:r>
      <w:proofErr w:type="spellEnd"/>
      <w:r w:rsidRPr="0073389C">
        <w:rPr>
          <w:lang w:val="sk-SK"/>
        </w:rPr>
        <w:t xml:space="preserve">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w:t>
      </w:r>
      <w:proofErr w:type="spellStart"/>
      <w:r w:rsidRPr="0073389C">
        <w:rPr>
          <w:rFonts w:cs="Arial"/>
          <w:b/>
          <w:szCs w:val="19"/>
          <w:lang w:val="sk-SK"/>
        </w:rPr>
        <w:t>efficiency</w:t>
      </w:r>
      <w:proofErr w:type="spellEnd"/>
      <w:r w:rsidRPr="0073389C">
        <w:rPr>
          <w:rFonts w:cs="Arial"/>
          <w:b/>
          <w:szCs w:val="19"/>
          <w:lang w:val="sk-SK"/>
        </w:rPr>
        <w:t>)</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Ex </w:t>
      </w:r>
      <w:proofErr w:type="spellStart"/>
      <w:r w:rsidRPr="0073389C">
        <w:rPr>
          <w:rFonts w:cs="Arial"/>
          <w:b/>
          <w:szCs w:val="19"/>
          <w:lang w:val="sk-SK"/>
        </w:rPr>
        <w:t>ante</w:t>
      </w:r>
      <w:proofErr w:type="spellEnd"/>
      <w:r w:rsidRPr="0073389C">
        <w:rPr>
          <w:rFonts w:cs="Arial"/>
          <w:b/>
          <w:szCs w:val="19"/>
          <w:lang w:val="sk-SK"/>
        </w:rPr>
        <w:t xml:space="preserv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w:t>
      </w:r>
      <w:proofErr w:type="spellStart"/>
      <w:r w:rsidR="002E1D0D" w:rsidRPr="0073389C">
        <w:rPr>
          <w:szCs w:val="19"/>
          <w:lang w:val="sk-SK"/>
        </w:rPr>
        <w:t>ante</w:t>
      </w:r>
      <w:proofErr w:type="spellEnd"/>
      <w:r w:rsidR="002E1D0D" w:rsidRPr="0073389C">
        <w:rPr>
          <w:szCs w:val="19"/>
          <w:lang w:val="sk-SK"/>
        </w:rPr>
        <w:t xml:space="preserv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percentuálna </w:t>
      </w:r>
      <w:r w:rsidRPr="0073389C">
        <w:rPr>
          <w:rFonts w:cs="Arial"/>
          <w:szCs w:val="19"/>
          <w:lang w:val="sk-SK"/>
        </w:rPr>
        <w:lastRenderedPageBreak/>
        <w:t>sadzba zo sumy oprávnených výdavkov zákazky v rámci schváleného NFP alebo jeho časti, a to vo fáze pred úhradou dotknutej zákazky</w:t>
      </w:r>
      <w:r w:rsidR="002E1D0D" w:rsidRPr="0073389C">
        <w:rPr>
          <w:rFonts w:cs="Arial"/>
          <w:szCs w:val="19"/>
          <w:lang w:val="sk-SK"/>
        </w:rPr>
        <w:t xml:space="preserve"> v </w:t>
      </w:r>
      <w:proofErr w:type="spellStart"/>
      <w:r w:rsidR="002E1D0D" w:rsidRPr="0073389C">
        <w:rPr>
          <w:rFonts w:cs="Arial"/>
          <w:szCs w:val="19"/>
          <w:lang w:val="sk-SK"/>
        </w:rPr>
        <w:t>ŽoP</w:t>
      </w:r>
      <w:proofErr w:type="spellEnd"/>
      <w:r w:rsidR="002E1D0D" w:rsidRPr="0073389C">
        <w:rPr>
          <w:rFonts w:cs="Arial"/>
          <w:szCs w:val="19"/>
          <w:lang w:val="sk-SK"/>
        </w:rPr>
        <w:t xml:space="preserve">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 xml:space="preserve">odnotenie je kvalitatívnym nástrojom riadenia a prostriedkom </w:t>
      </w:r>
      <w:proofErr w:type="spellStart"/>
      <w:r w:rsidR="00AB2351" w:rsidRPr="0073389C">
        <w:rPr>
          <w:rFonts w:cs="Arial"/>
          <w:szCs w:val="19"/>
          <w:lang w:val="sk-SK"/>
        </w:rPr>
        <w:t>prispievajúcim</w:t>
      </w:r>
      <w:proofErr w:type="spellEnd"/>
      <w:r w:rsidR="00AB2351" w:rsidRPr="0073389C">
        <w:rPr>
          <w:rFonts w:cs="Arial"/>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00760222" w:rsidRPr="0073389C">
        <w:rPr>
          <w:rFonts w:cs="Arial"/>
          <w:szCs w:val="19"/>
          <w:lang w:val="sk-SK"/>
        </w:rPr>
        <w:t>public</w:t>
      </w:r>
      <w:proofErr w:type="spellEnd"/>
      <w:r w:rsidR="00760222" w:rsidRPr="0073389C">
        <w:rPr>
          <w:rFonts w:cs="Arial"/>
          <w:szCs w:val="19"/>
          <w:lang w:val="sk-SK"/>
        </w:rPr>
        <w:t>) a neverejnou (</w:t>
      </w:r>
      <w:proofErr w:type="spellStart"/>
      <w:r w:rsidR="00760222" w:rsidRPr="0073389C">
        <w:rPr>
          <w:rFonts w:cs="Arial"/>
          <w:szCs w:val="19"/>
          <w:lang w:val="sk-SK"/>
        </w:rPr>
        <w:t>private</w:t>
      </w:r>
      <w:proofErr w:type="spellEnd"/>
      <w:r w:rsidR="00760222" w:rsidRPr="0073389C">
        <w:rPr>
          <w:rFonts w:cs="Arial"/>
          <w:szCs w:val="19"/>
          <w:lang w:val="sk-SK"/>
        </w:rPr>
        <w:t xml:space="preserve">) časťou. Obe časti pracujú nad jednou spoločnou databázou. Subjekt zodpovedný za prevádzku ITMS2014+ je </w:t>
      </w:r>
      <w:proofErr w:type="spellStart"/>
      <w:r w:rsidR="00760222" w:rsidRPr="0073389C">
        <w:rPr>
          <w:rFonts w:cs="Arial"/>
          <w:szCs w:val="19"/>
          <w:lang w:val="sk-SK"/>
        </w:rPr>
        <w:t>DataCentrum</w:t>
      </w:r>
      <w:proofErr w:type="spellEnd"/>
      <w:r w:rsidR="00760222" w:rsidRPr="0073389C">
        <w:rPr>
          <w:rFonts w:cs="Arial"/>
          <w:szCs w:val="19"/>
          <w:lang w:val="sk-SK"/>
        </w:rPr>
        <w:t xml:space="preserve">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proofErr w:type="spellStart"/>
      <w:r w:rsidR="00CF46E2">
        <w:rPr>
          <w:rFonts w:cs="Arial"/>
          <w:szCs w:val="19"/>
          <w:lang w:val="sk-SK"/>
        </w:rPr>
        <w:t>Žo</w:t>
      </w:r>
      <w:r w:rsidRPr="0073389C">
        <w:rPr>
          <w:rFonts w:cs="Arial"/>
          <w:szCs w:val="19"/>
          <w:lang w:val="sk-SK"/>
        </w:rPr>
        <w:t>NFP</w:t>
      </w:r>
      <w:proofErr w:type="spellEnd"/>
      <w:r w:rsidRPr="0073389C">
        <w:rPr>
          <w:rFonts w:cs="Arial"/>
          <w:szCs w:val="19"/>
          <w:lang w:val="sk-SK"/>
        </w:rPr>
        <w:t xml:space="preserve">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proofErr w:type="spellStart"/>
      <w:r w:rsidR="00C84D97">
        <w:rPr>
          <w:rFonts w:cs="Arial"/>
          <w:szCs w:val="19"/>
          <w:lang w:val="sk-SK"/>
        </w:rPr>
        <w:t>Žo</w:t>
      </w:r>
      <w:r w:rsidR="00C6030F" w:rsidRPr="0073389C">
        <w:rPr>
          <w:rFonts w:cs="Arial"/>
          <w:szCs w:val="19"/>
          <w:lang w:val="sk-SK"/>
        </w:rPr>
        <w:t>NFP</w:t>
      </w:r>
      <w:proofErr w:type="spellEnd"/>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proofErr w:type="spellStart"/>
      <w:r w:rsidR="00CA1332">
        <w:rPr>
          <w:rFonts w:cs="Arial"/>
          <w:szCs w:val="19"/>
          <w:lang w:val="sk-SK"/>
        </w:rPr>
        <w:t>Žo</w:t>
      </w:r>
      <w:r w:rsidR="00515E23">
        <w:rPr>
          <w:rFonts w:cs="Arial"/>
          <w:szCs w:val="19"/>
          <w:lang w:val="sk-SK"/>
        </w:rPr>
        <w:t>NFP</w:t>
      </w:r>
      <w:proofErr w:type="spellEnd"/>
      <w:r w:rsidR="00515E23">
        <w:rPr>
          <w:rFonts w:cs="Arial"/>
          <w:szCs w:val="19"/>
          <w:lang w:val="sk-SK"/>
        </w:rPr>
        <w:t>,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w:t>
      </w:r>
      <w:r w:rsidRPr="0073389C">
        <w:rPr>
          <w:rFonts w:cs="Arial"/>
          <w:szCs w:val="19"/>
          <w:lang w:val="sk-SK"/>
        </w:rPr>
        <w:lastRenderedPageBreak/>
        <w:t>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w:t>
      </w:r>
      <w:proofErr w:type="spellStart"/>
      <w:r w:rsidRPr="0073389C">
        <w:rPr>
          <w:rFonts w:cs="Arial"/>
          <w:b/>
          <w:szCs w:val="19"/>
          <w:lang w:val="sk-SK"/>
        </w:rPr>
        <w:t>Iregularita</w:t>
      </w:r>
      <w:proofErr w:type="spellEnd"/>
      <w:r w:rsidRPr="0073389C">
        <w:rPr>
          <w:rFonts w:cs="Arial"/>
          <w:b/>
          <w:szCs w:val="19"/>
          <w:lang w:val="sk-SK"/>
        </w:rPr>
        <w:t>)</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proofErr w:type="spellStart"/>
      <w:r w:rsidR="009E0DE4">
        <w:rPr>
          <w:rFonts w:cs="Arial"/>
          <w:szCs w:val="19"/>
          <w:lang w:val="sk-SK"/>
        </w:rPr>
        <w:t>ŽoNFP</w:t>
      </w:r>
      <w:proofErr w:type="spellEnd"/>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00F576F7" w:rsidRPr="0073389C">
        <w:rPr>
          <w:rFonts w:cs="Arial"/>
          <w:szCs w:val="19"/>
          <w:lang w:val="sk-SK"/>
        </w:rPr>
        <w:t>pododsek</w:t>
      </w:r>
      <w:proofErr w:type="spellEnd"/>
      <w:r w:rsidR="00F576F7" w:rsidRPr="0073389C">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4F3286DF" w:rsidR="00AE5A8F" w:rsidRPr="0073389C" w:rsidRDefault="00EF4D5E" w:rsidP="007B5322">
      <w:pPr>
        <w:pStyle w:val="Bulletslevel1"/>
        <w:spacing w:after="120" w:line="288" w:lineRule="auto"/>
        <w:ind w:left="568" w:hanging="284"/>
        <w:jc w:val="both"/>
        <w:rPr>
          <w:rFonts w:cs="Arial"/>
          <w:szCs w:val="19"/>
          <w:lang w:val="sk-SK"/>
        </w:rPr>
      </w:pPr>
      <w:r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3FE0CC2F" w14:textId="5843E8B7" w:rsidR="00E56E69" w:rsidRPr="0099542E"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 xml:space="preserve">súkromná alebo verejná právnická osoba, v prípade Európskeho námorného a rybárskeho fondu aj fyzická osoba, zodpovedná za začatie alebo za začatie a implementáciu operácií. V kontexte schém štátnej pomoci a schém pomoci "de </w:t>
      </w:r>
      <w:proofErr w:type="spellStart"/>
      <w:r w:rsidR="00E56E69" w:rsidRPr="00E56E69">
        <w:rPr>
          <w:rFonts w:cs="Arial"/>
          <w:szCs w:val="19"/>
          <w:lang w:val="sk-SK"/>
        </w:rPr>
        <w:t>minimis</w:t>
      </w:r>
      <w:proofErr w:type="spellEnd"/>
      <w:r w:rsidR="00E56E69" w:rsidRPr="00E56E69">
        <w:rPr>
          <w:rFonts w:cs="Arial"/>
          <w:szCs w:val="19"/>
          <w:lang w:val="sk-SK"/>
        </w:rPr>
        <w:t xml:space="preserve">"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7" w14:textId="22F526EB" w:rsidR="00AE5A8F" w:rsidRPr="0073389C" w:rsidRDefault="00AE5A8F" w:rsidP="0099542E">
      <w:pPr>
        <w:pStyle w:val="Bulletslevel1"/>
        <w:numPr>
          <w:ilvl w:val="0"/>
          <w:numId w:val="0"/>
        </w:numPr>
        <w:spacing w:after="120" w:line="288" w:lineRule="auto"/>
        <w:ind w:left="568"/>
        <w:jc w:val="both"/>
        <w:rPr>
          <w:rFonts w:cs="Arial"/>
          <w:szCs w:val="19"/>
          <w:lang w:val="sk-SK"/>
        </w:rPr>
      </w:pP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proofErr w:type="spellStart"/>
      <w:r w:rsidR="00606405">
        <w:rPr>
          <w:rFonts w:cs="Arial"/>
          <w:szCs w:val="19"/>
          <w:lang w:val="sk-SK"/>
        </w:rPr>
        <w:t>ŽoNFP</w:t>
      </w:r>
      <w:proofErr w:type="spellEnd"/>
      <w:r w:rsidRPr="0073389C">
        <w:rPr>
          <w:rFonts w:cs="Arial"/>
          <w:szCs w:val="19"/>
          <w:lang w:val="sk-SK"/>
        </w:rPr>
        <w:t xml:space="preserve"> a ktoré realizuje prijímateľ v súlade so zmluvou o NFP, resp. s rozhodnutím o schválení </w:t>
      </w:r>
      <w:proofErr w:type="spellStart"/>
      <w:r w:rsidR="00606405">
        <w:rPr>
          <w:rFonts w:cs="Arial"/>
          <w:szCs w:val="19"/>
          <w:lang w:val="sk-SK"/>
        </w:rPr>
        <w:t>Žo</w:t>
      </w:r>
      <w:r w:rsidRPr="0073389C">
        <w:rPr>
          <w:rFonts w:cs="Arial"/>
          <w:szCs w:val="19"/>
          <w:lang w:val="sk-SK"/>
        </w:rPr>
        <w:t>NFP</w:t>
      </w:r>
      <w:proofErr w:type="spellEnd"/>
      <w:r w:rsidRPr="0073389C">
        <w:rPr>
          <w:rFonts w:cs="Arial"/>
          <w:szCs w:val="19"/>
          <w:lang w:val="sk-SK"/>
        </w:rPr>
        <w:t xml:space="preserve">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w:t>
      </w:r>
      <w:r w:rsidRPr="0073389C">
        <w:rPr>
          <w:lang w:val="sk-SK"/>
        </w:rPr>
        <w:lastRenderedPageBreak/>
        <w:t xml:space="preserve">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proofErr w:type="spellStart"/>
      <w:r w:rsidR="00931C99">
        <w:rPr>
          <w:lang w:val="sk-SK"/>
        </w:rPr>
        <w:t>Žo</w:t>
      </w:r>
      <w:r w:rsidRPr="0073389C">
        <w:rPr>
          <w:lang w:val="sk-SK"/>
        </w:rPr>
        <w:t>NFP</w:t>
      </w:r>
      <w:proofErr w:type="spellEnd"/>
      <w:r w:rsidRPr="0073389C">
        <w:rPr>
          <w:lang w:val="sk-SK"/>
        </w:rPr>
        <w:t xml:space="preserve">, pričom za žiadnych okolností nesmie prekročiť termín stanovený v článku 65 ods. 2 všeobecného nariadenia, </w:t>
      </w:r>
      <w:proofErr w:type="spellStart"/>
      <w:r w:rsidRPr="0073389C">
        <w:rPr>
          <w:lang w:val="sk-SK"/>
        </w:rPr>
        <w:t>t.j</w:t>
      </w:r>
      <w:proofErr w:type="spellEnd"/>
      <w:r w:rsidRPr="0073389C">
        <w:rPr>
          <w:lang w:val="sk-SK"/>
        </w:rPr>
        <w:t>.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 xml:space="preserve">a v súlade so zákonom č. 357/2015 </w:t>
      </w:r>
      <w:proofErr w:type="spellStart"/>
      <w:r w:rsidR="00E56E69" w:rsidRPr="00E56E69">
        <w:rPr>
          <w:lang w:val="sk-SK"/>
        </w:rPr>
        <w:t>Z.z</w:t>
      </w:r>
      <w:proofErr w:type="spellEnd"/>
      <w:r w:rsidR="00E56E69" w:rsidRPr="00E56E69">
        <w:rPr>
          <w:lang w:val="sk-SK"/>
        </w:rPr>
        <w:t>.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w:t>
      </w:r>
      <w:r w:rsidR="00CC633A">
        <w:rPr>
          <w:lang w:val="sk-SK"/>
        </w:rPr>
        <w:lastRenderedPageBreak/>
        <w:t>uvádzanom v</w:t>
      </w:r>
      <w:r w:rsidR="00CC633A" w:rsidRPr="007D64B8">
        <w:rPr>
          <w:lang w:val="sk-SK"/>
        </w:rPr>
        <w:t xml:space="preserve"> Zmluve o poskytnutí NFP rozumie pomoc de </w:t>
      </w:r>
      <w:proofErr w:type="spellStart"/>
      <w:r w:rsidR="00CC633A" w:rsidRPr="007D64B8">
        <w:rPr>
          <w:lang w:val="sk-SK"/>
        </w:rPr>
        <w:t>minimis</w:t>
      </w:r>
      <w:proofErr w:type="spellEnd"/>
      <w:r w:rsidR="00CC633A" w:rsidRPr="007D64B8">
        <w:rPr>
          <w:lang w:val="sk-SK"/>
        </w:rPr>
        <w:t xml:space="preserve"> ako aj štátna pomoc. Povinnosti zmluvných strán, ktoré pre </w:t>
      </w:r>
      <w:proofErr w:type="spellStart"/>
      <w:r w:rsidR="00CC633A" w:rsidRPr="007D64B8">
        <w:rPr>
          <w:lang w:val="sk-SK"/>
        </w:rPr>
        <w:t>ne</w:t>
      </w:r>
      <w:proofErr w:type="spellEnd"/>
      <w:r w:rsidR="00CC633A" w:rsidRPr="007D64B8">
        <w:rPr>
          <w:lang w:val="sk-SK"/>
        </w:rPr>
        <w:t xml:space="preserv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w:t>
      </w:r>
      <w:proofErr w:type="spellStart"/>
      <w:r w:rsidRPr="00BD3255">
        <w:rPr>
          <w:rFonts w:eastAsia="Times" w:cs="Arial"/>
          <w:color w:val="000000"/>
          <w:szCs w:val="19"/>
          <w:lang w:eastAsia="x-none"/>
        </w:rPr>
        <w:t>predfinancovanie</w:t>
      </w:r>
      <w:proofErr w:type="spellEnd"/>
      <w:r w:rsidRPr="00BD3255">
        <w:rPr>
          <w:rFonts w:eastAsia="Times" w:cs="Arial"/>
          <w:color w:val="000000"/>
          <w:szCs w:val="19"/>
          <w:lang w:eastAsia="x-none"/>
        </w:rPr>
        <w:t>,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lastRenderedPageBreak/>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w:t>
      </w:r>
      <w:proofErr w:type="spellStart"/>
      <w:r w:rsidRPr="0073389C">
        <w:rPr>
          <w:rFonts w:cs="Arial"/>
          <w:szCs w:val="19"/>
          <w:lang w:val="sk-SK"/>
        </w:rPr>
        <w:t>t.j</w:t>
      </w:r>
      <w:proofErr w:type="spellEnd"/>
      <w:r w:rsidRPr="0073389C">
        <w:rPr>
          <w:rFonts w:cs="Arial"/>
          <w:szCs w:val="19"/>
          <w:lang w:val="sk-SK"/>
        </w:rPr>
        <w:t xml:space="preserve">.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proofErr w:type="spellStart"/>
      <w:r w:rsidR="00BD7F13">
        <w:rPr>
          <w:lang w:val="sk-SK"/>
        </w:rPr>
        <w:t>Žo</w:t>
      </w:r>
      <w:r w:rsidRPr="0073389C">
        <w:rPr>
          <w:lang w:val="sk-SK"/>
        </w:rPr>
        <w:t>NFP</w:t>
      </w:r>
      <w:proofErr w:type="spellEnd"/>
      <w:r w:rsidRPr="0073389C">
        <w:rPr>
          <w:lang w:val="sk-SK"/>
        </w:rPr>
        <w:t xml:space="preserve">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w:t>
      </w:r>
      <w:proofErr w:type="spellStart"/>
      <w:r w:rsidRPr="0073389C">
        <w:rPr>
          <w:rFonts w:cs="Arial"/>
          <w:b/>
          <w:szCs w:val="19"/>
          <w:lang w:val="sk-SK"/>
        </w:rPr>
        <w:t>ŽoP</w:t>
      </w:r>
      <w:proofErr w:type="spellEnd"/>
      <w:r w:rsidRPr="0073389C">
        <w:rPr>
          <w:rFonts w:cs="Arial"/>
          <w:b/>
          <w:szCs w:val="19"/>
          <w:lang w:val="sk-SK"/>
        </w:rPr>
        <w:t>“)</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w:t>
      </w:r>
      <w:proofErr w:type="spellStart"/>
      <w:r w:rsidR="00821A36" w:rsidRPr="0073389C">
        <w:rPr>
          <w:rFonts w:cs="Arial"/>
          <w:szCs w:val="19"/>
          <w:lang w:val="sk-SK"/>
        </w:rPr>
        <w:t>t.j</w:t>
      </w:r>
      <w:proofErr w:type="spellEnd"/>
      <w:r w:rsidR="00821A36" w:rsidRPr="0073389C">
        <w:rPr>
          <w:rFonts w:cs="Arial"/>
          <w:szCs w:val="19"/>
          <w:lang w:val="sk-SK"/>
        </w:rPr>
        <w:t xml:space="preserve">. prostriedky EÚ a štátneho rozpočtu na spolufinancovanie v príslušnom pomere. </w:t>
      </w:r>
      <w:proofErr w:type="spellStart"/>
      <w:r w:rsidR="00E77BF4">
        <w:rPr>
          <w:rFonts w:cs="Arial"/>
          <w:szCs w:val="19"/>
          <w:lang w:val="sk-SK"/>
        </w:rPr>
        <w:t>ŽoP</w:t>
      </w:r>
      <w:proofErr w:type="spellEnd"/>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w:t>
      </w:r>
      <w:proofErr w:type="spellStart"/>
      <w:r w:rsidRPr="0073389C">
        <w:rPr>
          <w:rFonts w:cs="Arial"/>
          <w:b/>
          <w:szCs w:val="19"/>
          <w:lang w:val="sk-SK"/>
        </w:rPr>
        <w:t>Ž</w:t>
      </w:r>
      <w:r w:rsidR="00DC55DD" w:rsidRPr="0073389C">
        <w:rPr>
          <w:rFonts w:cs="Arial"/>
          <w:b/>
          <w:szCs w:val="19"/>
          <w:lang w:val="sk-SK"/>
        </w:rPr>
        <w:t>oV</w:t>
      </w:r>
      <w:r w:rsidRPr="0073389C">
        <w:rPr>
          <w:rFonts w:cs="Arial"/>
          <w:b/>
          <w:szCs w:val="19"/>
          <w:lang w:val="sk-SK"/>
        </w:rPr>
        <w:t>FP</w:t>
      </w:r>
      <w:proofErr w:type="spellEnd"/>
      <w:r w:rsidRPr="0073389C">
        <w:rPr>
          <w:rFonts w:cs="Arial"/>
          <w:b/>
          <w:szCs w:val="19"/>
          <w:lang w:val="sk-SK"/>
        </w:rPr>
        <w:t>“)</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3" w:name="_Toc410907847"/>
      <w:bookmarkStart w:id="14" w:name="_Toc440372857"/>
      <w:bookmarkStart w:id="15" w:name="_Toc440636368"/>
      <w:r>
        <w:rPr>
          <w:lang w:val="sk-SK"/>
        </w:rPr>
        <w:lastRenderedPageBreak/>
        <w:t>Použité s</w:t>
      </w:r>
      <w:r w:rsidR="00AE5A8F" w:rsidRPr="0073389C">
        <w:rPr>
          <w:lang w:val="sk-SK"/>
        </w:rPr>
        <w:t>kratky</w:t>
      </w:r>
      <w:bookmarkEnd w:id="13"/>
      <w:bookmarkEnd w:id="14"/>
      <w:bookmarkEnd w:id="1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proofErr w:type="spellStart"/>
      <w:r>
        <w:rPr>
          <w:rFonts w:cs="Arial"/>
          <w:szCs w:val="19"/>
        </w:rPr>
        <w:t>finančná</w:t>
      </w:r>
      <w:proofErr w:type="spellEnd"/>
      <w:r>
        <w:rPr>
          <w:rFonts w:cs="Arial"/>
          <w:szCs w:val="19"/>
        </w:rPr>
        <w:t xml:space="preserve"> </w:t>
      </w:r>
      <w:proofErr w:type="spellStart"/>
      <w:r>
        <w:rPr>
          <w:rFonts w:cs="Arial"/>
          <w:szCs w:val="19"/>
        </w:rPr>
        <w:t>kontrola</w:t>
      </w:r>
      <w:proofErr w:type="spellEnd"/>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proofErr w:type="spellStart"/>
      <w:r>
        <w:rPr>
          <w:rFonts w:cs="Arial"/>
          <w:lang w:val="sk-SK"/>
        </w:rPr>
        <w:t>FKnM</w:t>
      </w:r>
      <w:proofErr w:type="spellEnd"/>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t>ŽoNFP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t>ŽoP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proofErr w:type="spellStart"/>
      <w:r w:rsidRPr="0073389C">
        <w:rPr>
          <w:rFonts w:cs="Arial"/>
          <w:lang w:val="sk-SK"/>
        </w:rPr>
        <w:lastRenderedPageBreak/>
        <w:t>ŽoVFP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40636369"/>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394/2012 </w:t>
      </w:r>
      <w:proofErr w:type="spellStart"/>
      <w:r w:rsidRPr="0073389C">
        <w:rPr>
          <w:rFonts w:cs="Arial"/>
          <w:lang w:val="sk-SK"/>
        </w:rPr>
        <w:t>Z.z</w:t>
      </w:r>
      <w:proofErr w:type="spellEnd"/>
      <w:r w:rsidRPr="0073389C">
        <w:rPr>
          <w:rFonts w:cs="Arial"/>
          <w:lang w:val="sk-SK"/>
        </w:rPr>
        <w:t>.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40636370"/>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40636371"/>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40636372"/>
      <w:r w:rsidRPr="0073389C">
        <w:rPr>
          <w:lang w:val="sk-SK"/>
        </w:rPr>
        <w:t>Všeobecné informácie</w:t>
      </w:r>
      <w:bookmarkEnd w:id="24"/>
      <w:bookmarkEnd w:id="25"/>
      <w:bookmarkEnd w:id="26"/>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proofErr w:type="spellStart"/>
      <w:r w:rsidR="009D6587">
        <w:rPr>
          <w:rFonts w:cs="Arial"/>
          <w:szCs w:val="19"/>
          <w:lang w:val="sk-SK"/>
        </w:rPr>
        <w:t>Žo</w:t>
      </w:r>
      <w:r w:rsidRPr="0073389C">
        <w:rPr>
          <w:rFonts w:cs="Arial"/>
          <w:szCs w:val="19"/>
          <w:lang w:val="sk-SK"/>
        </w:rPr>
        <w:t>NFP</w:t>
      </w:r>
      <w:proofErr w:type="spellEnd"/>
      <w:r w:rsidRPr="0073389C">
        <w:rPr>
          <w:rFonts w:cs="Arial"/>
          <w:szCs w:val="19"/>
          <w:lang w:val="sk-SK"/>
        </w:rPr>
        <w:t xml:space="preserve">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w:t>
      </w:r>
      <w:proofErr w:type="spellStart"/>
      <w:r w:rsidR="00A91B33">
        <w:rPr>
          <w:lang w:val="sk-SK"/>
        </w:rPr>
        <w:t>ŽoP</w:t>
      </w:r>
      <w:proofErr w:type="spellEnd"/>
      <w:r w:rsidR="000A7909">
        <w:rPr>
          <w:lang w:val="sk-SK"/>
        </w:rPr>
        <w:t>.</w:t>
      </w:r>
      <w:r w:rsidR="00846ECE">
        <w:rPr>
          <w:lang w:val="sk-SK"/>
        </w:rPr>
        <w:t xml:space="preserve"> </w:t>
      </w:r>
    </w:p>
    <w:p w14:paraId="7A55CE43" w14:textId="60B9657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40636373"/>
      <w:r w:rsidRPr="0073389C">
        <w:rPr>
          <w:lang w:val="sk-SK"/>
        </w:rPr>
        <w:t>Na čo nezabudnúť po podpise zmluvy</w:t>
      </w:r>
      <w:bookmarkEnd w:id="27"/>
      <w:bookmarkEnd w:id="28"/>
      <w:bookmarkEnd w:id="29"/>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 xml:space="preserve">môže pristúpiť k pozastaveniu, zamietnutiu alebo upraveniu výšky platby v </w:t>
      </w:r>
      <w:proofErr w:type="spellStart"/>
      <w:r w:rsidR="00492025" w:rsidRPr="0073389C">
        <w:t>ŽoP</w:t>
      </w:r>
      <w:proofErr w:type="spellEnd"/>
      <w:r w:rsidR="00492025" w:rsidRPr="0073389C">
        <w:t>.</w:t>
      </w:r>
    </w:p>
    <w:p w14:paraId="7A55CE4C" w14:textId="3F09510E"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DF7500">
        <w:t xml:space="preserve"> </w:t>
      </w:r>
      <w:r>
        <w:t xml:space="preserve">v </w:t>
      </w:r>
      <w:r w:rsidR="0053177B">
        <w:t xml:space="preserve">ITMS2014+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prostredníctvom Hlásenia o realizácii aktivít projektu v ITMS2014+</w:t>
      </w:r>
      <w:r w:rsidR="00CC3BA3" w:rsidRPr="0073389C">
        <w:t xml:space="preserve"> </w:t>
      </w:r>
      <w:r w:rsidR="0053177B">
        <w:t xml:space="preserve">ITMS2014+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5"/>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w:t>
      </w:r>
      <w:proofErr w:type="spellStart"/>
      <w:r w:rsidRPr="0073389C">
        <w:rPr>
          <w:lang w:val="sk-SK"/>
        </w:rPr>
        <w:t>ov</w:t>
      </w:r>
      <w:proofErr w:type="spellEnd"/>
      <w:r w:rsidRPr="0073389C">
        <w:rPr>
          <w:lang w:val="sk-SK"/>
        </w:rPr>
        <w:t xml:space="preserve">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lastRenderedPageBreak/>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2857FFE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40636374"/>
      <w:r w:rsidRPr="0073389C">
        <w:rPr>
          <w:lang w:val="sk-SK"/>
        </w:rPr>
        <w:t>Monitorovanie projektu</w:t>
      </w:r>
      <w:bookmarkEnd w:id="30"/>
      <w:bookmarkEnd w:id="31"/>
      <w:bookmarkEnd w:id="3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w:t>
      </w:r>
      <w:r w:rsidRPr="0073389C">
        <w:rPr>
          <w:szCs w:val="19"/>
          <w:lang w:val="sk-SK"/>
        </w:rPr>
        <w:lastRenderedPageBreak/>
        <w:t xml:space="preserve">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6"/>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w:t>
      </w:r>
      <w:proofErr w:type="spellStart"/>
      <w:r w:rsidR="00B67CE8" w:rsidRPr="00C23F4C">
        <w:rPr>
          <w:rFonts w:ascii="Arial" w:hAnsi="Arial" w:cs="Arial"/>
          <w:sz w:val="19"/>
          <w:szCs w:val="19"/>
          <w:lang w:val="sk-SK"/>
        </w:rPr>
        <w:t>mikroúdajoch</w:t>
      </w:r>
      <w:proofErr w:type="spellEnd"/>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7"/>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8"/>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w:t>
      </w:r>
      <w:proofErr w:type="spellStart"/>
      <w:r w:rsidRPr="005122B5">
        <w:rPr>
          <w:rFonts w:cs="Arial"/>
          <w:color w:val="000000"/>
          <w:szCs w:val="19"/>
        </w:rPr>
        <w:t>mikroúdajov</w:t>
      </w:r>
      <w:proofErr w:type="spellEnd"/>
      <w:r w:rsidRPr="005122B5">
        <w:rPr>
          <w:rFonts w:cs="Arial"/>
          <w:color w:val="000000"/>
          <w:szCs w:val="19"/>
        </w:rPr>
        <w:t xml:space="preserve">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w:t>
      </w:r>
      <w:proofErr w:type="spellStart"/>
      <w:r w:rsidRPr="00F010A7">
        <w:rPr>
          <w:szCs w:val="19"/>
        </w:rPr>
        <w:t>ŽoP</w:t>
      </w:r>
      <w:proofErr w:type="spellEnd"/>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proofErr w:type="spellStart"/>
      <w:r w:rsidR="00215D0B" w:rsidRPr="0027405B">
        <w:rPr>
          <w:rFonts w:ascii="Arial" w:hAnsi="Arial" w:cs="Arial"/>
          <w:sz w:val="19"/>
          <w:szCs w:val="19"/>
          <w:lang w:val="sk-SK"/>
        </w:rPr>
        <w:t>ŽoP</w:t>
      </w:r>
      <w:proofErr w:type="spellEnd"/>
      <w:r w:rsidRPr="0027405B">
        <w:rPr>
          <w:rFonts w:ascii="Arial" w:hAnsi="Arial" w:cs="Arial"/>
          <w:sz w:val="19"/>
          <w:szCs w:val="19"/>
          <w:lang w:val="sk-SK"/>
        </w:rPr>
        <w:t xml:space="preserve"> </w:t>
      </w:r>
      <w:r w:rsidR="0044377D" w:rsidRPr="0027405B">
        <w:rPr>
          <w:rFonts w:ascii="Arial" w:hAnsi="Arial" w:cs="Arial"/>
          <w:sz w:val="19"/>
          <w:szCs w:val="19"/>
          <w:lang w:val="sk-SK"/>
        </w:rPr>
        <w:t xml:space="preserve">typu priebežná platba, zúčtovanie zálohovej platby a poskytnutie </w:t>
      </w:r>
      <w:proofErr w:type="spellStart"/>
      <w:r w:rsidR="0044377D" w:rsidRPr="0027405B">
        <w:rPr>
          <w:rFonts w:ascii="Arial" w:hAnsi="Arial" w:cs="Arial"/>
          <w:sz w:val="19"/>
          <w:szCs w:val="19"/>
          <w:lang w:val="sk-SK"/>
        </w:rPr>
        <w:t>predfinancovania</w:t>
      </w:r>
      <w:proofErr w:type="spellEnd"/>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 xml:space="preserve">na požadované financovanie. Uvedeným prijímateľ zabezpečí, že pri posudzovaní oprávnenosti výdavkov a ich preplácaní budú z jeho strany poskytnuté relevantné informácie z hľadiska toho, čo bolo za relevantné </w:t>
      </w:r>
      <w:r w:rsidRPr="0027405B">
        <w:rPr>
          <w:rFonts w:ascii="Arial" w:hAnsi="Arial" w:cs="Arial"/>
          <w:sz w:val="19"/>
          <w:szCs w:val="19"/>
          <w:lang w:val="sk-SK"/>
        </w:rPr>
        <w:lastRenderedPageBreak/>
        <w:t>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 xml:space="preserve">Pozn.: z dôvodu zamedzenia duplicitného predkladania dokumentácie, v prípade, ak prijímateľ predložil niektoré z príloh v rámci </w:t>
      </w:r>
      <w:proofErr w:type="spellStart"/>
      <w:r w:rsidRPr="0073389C">
        <w:t>ŽoP</w:t>
      </w:r>
      <w:proofErr w:type="spellEnd"/>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w:t>
      </w:r>
      <w:proofErr w:type="spellStart"/>
      <w:r w:rsidRPr="0073389C">
        <w:t>ŽoP</w:t>
      </w:r>
      <w:proofErr w:type="spellEnd"/>
      <w:r w:rsidRPr="0073389C">
        <w:t xml:space="preserve">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9"/>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lastRenderedPageBreak/>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 xml:space="preserve">zadefinované v zmluve o NFP/rozhodnutí o schválení </w:t>
      </w:r>
      <w:proofErr w:type="spellStart"/>
      <w:r>
        <w:rPr>
          <w:rFonts w:ascii="Arial" w:hAnsi="Arial"/>
          <w:color w:val="auto"/>
          <w:sz w:val="19"/>
          <w:lang w:val="sk-SK"/>
        </w:rPr>
        <w:t>ŽoNFP</w:t>
      </w:r>
      <w:proofErr w:type="spellEnd"/>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w:t>
      </w:r>
      <w:proofErr w:type="spellStart"/>
      <w:r>
        <w:rPr>
          <w:rFonts w:ascii="Arial" w:hAnsi="Arial"/>
          <w:color w:val="auto"/>
          <w:sz w:val="19"/>
          <w:lang w:val="sk-SK"/>
        </w:rPr>
        <w:t>ŽoNFP</w:t>
      </w:r>
      <w:proofErr w:type="spellEnd"/>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0"/>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34" w:name="_Toc440372864"/>
      <w:bookmarkStart w:id="35"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4"/>
      <w:bookmarkEnd w:id="35"/>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6" w:name="_Toc440372865"/>
      <w:bookmarkStart w:id="37" w:name="_Toc440636376"/>
      <w:r w:rsidRPr="0073389C">
        <w:rPr>
          <w:lang w:val="sk-SK"/>
        </w:rPr>
        <w:t>Charakter zmien a spôsob posudzovania zmien</w:t>
      </w:r>
      <w:bookmarkEnd w:id="36"/>
      <w:bookmarkEnd w:id="37"/>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lastRenderedPageBreak/>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 xml:space="preserve">/rozhodnutí o schválení </w:t>
      </w:r>
      <w:proofErr w:type="spellStart"/>
      <w:r w:rsidR="00C750F1">
        <w:t>ŽoNFP</w:t>
      </w:r>
      <w:proofErr w:type="spellEnd"/>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 xml:space="preserve">rozhodnutia o schválení </w:t>
      </w:r>
      <w:proofErr w:type="spellStart"/>
      <w:r w:rsidR="00C750F1" w:rsidRPr="00C750F1">
        <w:rPr>
          <w:lang w:val="sk-SK"/>
        </w:rPr>
        <w:t>ŽoNFP</w:t>
      </w:r>
      <w:proofErr w:type="spellEnd"/>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xml:space="preserve"> zmluve o NFP/rozhodnutí o schválení </w:t>
      </w:r>
      <w:proofErr w:type="spellStart"/>
      <w:r>
        <w:rPr>
          <w:lang w:eastAsia="cs-CZ"/>
        </w:rPr>
        <w:t>ŽoNFP</w:t>
      </w:r>
      <w:proofErr w:type="spellEnd"/>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proofErr w:type="spellStart"/>
      <w:r>
        <w:rPr>
          <w:lang w:eastAsia="cs-CZ"/>
        </w:rPr>
        <w:t>ŽoNFP</w:t>
      </w:r>
      <w:proofErr w:type="spellEnd"/>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 xml:space="preserve">rozhodnutia o schválení </w:t>
      </w:r>
      <w:proofErr w:type="spellStart"/>
      <w:r w:rsidR="00F713F0" w:rsidRPr="00C750F1">
        <w:t>ŽoNFP</w:t>
      </w:r>
      <w:proofErr w:type="spellEnd"/>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lastRenderedPageBreak/>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proofErr w:type="spellStart"/>
      <w:r w:rsidR="00CA1332">
        <w:rPr>
          <w:rFonts w:cs="Arial"/>
          <w:szCs w:val="19"/>
        </w:rPr>
        <w:t>ŽoNFP</w:t>
      </w:r>
      <w:proofErr w:type="spellEnd"/>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8" w:name="_Toc410907854"/>
      <w:bookmarkStart w:id="39" w:name="_Toc440372866"/>
      <w:bookmarkStart w:id="40" w:name="_Toc440636377"/>
      <w:r w:rsidRPr="0073389C">
        <w:rPr>
          <w:lang w:val="sk-SK"/>
        </w:rPr>
        <w:t>Administrácia zmenového konania</w:t>
      </w:r>
      <w:bookmarkEnd w:id="38"/>
      <w:bookmarkEnd w:id="39"/>
      <w:bookmarkEnd w:id="40"/>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lastRenderedPageBreak/>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w:t>
      </w:r>
      <w:proofErr w:type="spellStart"/>
      <w:r w:rsidRPr="0073389C">
        <w:t>ante</w:t>
      </w:r>
      <w:proofErr w:type="spellEnd"/>
      <w:r w:rsidRPr="0073389C">
        <w:t xml:space="preserv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lastRenderedPageBreak/>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w:t>
      </w:r>
      <w:proofErr w:type="spellStart"/>
      <w:r>
        <w:rPr>
          <w:rFonts w:cs="Arial"/>
          <w:szCs w:val="19"/>
        </w:rPr>
        <w:t>ŽoNFP</w:t>
      </w:r>
      <w:proofErr w:type="spellEnd"/>
      <w:r>
        <w:rPr>
          <w:rFonts w:cs="Arial"/>
          <w:szCs w:val="19"/>
        </w:rPr>
        <w:t xml:space="preserve">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41" w:name="_Toc410031665"/>
      <w:bookmarkStart w:id="42"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w:t>
      </w:r>
      <w:proofErr w:type="spellStart"/>
      <w:r w:rsidRPr="0073389C">
        <w:rPr>
          <w:rFonts w:eastAsia="Times New Roman" w:cs="Arial"/>
          <w:color w:val="auto"/>
          <w:szCs w:val="19"/>
          <w:lang w:val="sk-SK"/>
        </w:rPr>
        <w:t>ŽoNFP</w:t>
      </w:r>
      <w:proofErr w:type="spellEnd"/>
      <w:r w:rsidRPr="0073389C">
        <w:rPr>
          <w:rFonts w:eastAsia="Times New Roman" w:cs="Arial"/>
          <w:color w:val="auto"/>
          <w:szCs w:val="19"/>
          <w:lang w:val="sk-SK"/>
        </w:rPr>
        <w:t xml:space="preserve">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3" w:name="_Toc440372867"/>
      <w:bookmarkStart w:id="44" w:name="_Toc440636378"/>
      <w:r w:rsidRPr="0073389C">
        <w:rPr>
          <w:lang w:val="sk-SK"/>
        </w:rPr>
        <w:t>Ukončenie zmluvného vzťahu</w:t>
      </w:r>
      <w:bookmarkEnd w:id="41"/>
      <w:bookmarkEnd w:id="42"/>
      <w:bookmarkEnd w:id="43"/>
      <w:bookmarkEnd w:id="44"/>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w:t>
      </w:r>
      <w:proofErr w:type="spellStart"/>
      <w:r>
        <w:rPr>
          <w:rFonts w:cs="Arial"/>
          <w:szCs w:val="19"/>
        </w:rPr>
        <w:t>nevysporiadanej</w:t>
      </w:r>
      <w:proofErr w:type="spellEnd"/>
      <w:r>
        <w:rPr>
          <w:rFonts w:cs="Arial"/>
          <w:szCs w:val="19"/>
        </w:rPr>
        <w:t xml:space="preserve">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5" w:name="_Toc410907856"/>
      <w:bookmarkStart w:id="46" w:name="_Toc440372868"/>
      <w:bookmarkStart w:id="47" w:name="_Toc440636379"/>
      <w:r w:rsidRPr="0073389C">
        <w:rPr>
          <w:lang w:val="sk-SK"/>
        </w:rPr>
        <w:t>Finančné riadenie</w:t>
      </w:r>
      <w:bookmarkEnd w:id="45"/>
      <w:bookmarkEnd w:id="46"/>
      <w:bookmarkEnd w:id="47"/>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8" w:name="_Toc410907857"/>
      <w:bookmarkStart w:id="49" w:name="_Toc440372869"/>
      <w:bookmarkStart w:id="50" w:name="_Toc440636380"/>
      <w:r w:rsidRPr="0073389C">
        <w:rPr>
          <w:lang w:val="sk-SK"/>
        </w:rPr>
        <w:t>Vedenie účtovníct</w:t>
      </w:r>
      <w:r w:rsidR="004A616F" w:rsidRPr="0073389C">
        <w:rPr>
          <w:lang w:val="sk-SK"/>
        </w:rPr>
        <w:t>va</w:t>
      </w:r>
      <w:bookmarkEnd w:id="48"/>
      <w:bookmarkEnd w:id="49"/>
      <w:bookmarkEnd w:id="50"/>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1" w:name="_Toc440372870"/>
      <w:bookmarkStart w:id="52" w:name="_Toc440636381"/>
      <w:bookmarkStart w:id="5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1"/>
      <w:bookmarkEnd w:id="52"/>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2"/>
      </w:r>
      <w:r w:rsidRPr="0073389C">
        <w:t xml:space="preserve">) </w:t>
      </w:r>
      <w:r w:rsidR="005779A5" w:rsidRPr="0073389C">
        <w:t>poskytovateľovi</w:t>
      </w:r>
      <w:r w:rsidRPr="0073389C">
        <w:t xml:space="preserve"> najneskôr pri predložení predmetnej </w:t>
      </w:r>
      <w:proofErr w:type="spellStart"/>
      <w:r w:rsidRPr="0073389C">
        <w:t>ŽoP</w:t>
      </w:r>
      <w:proofErr w:type="spellEnd"/>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w:t>
      </w:r>
      <w:proofErr w:type="spellStart"/>
      <w:r w:rsidRPr="00BB4058">
        <w:rPr>
          <w:rFonts w:cs="Arial"/>
          <w:szCs w:val="16"/>
        </w:rPr>
        <w:t>predfinancovania</w:t>
      </w:r>
      <w:proofErr w:type="spellEnd"/>
      <w:r w:rsidRPr="00BB4058">
        <w:rPr>
          <w:rFonts w:cs="Arial"/>
          <w:szCs w:val="16"/>
        </w:rPr>
        <w:t>,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3"/>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w:t>
      </w:r>
      <w:r w:rsidRPr="0073389C">
        <w:lastRenderedPageBreak/>
        <w:t>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w:t>
      </w:r>
      <w:proofErr w:type="spellStart"/>
      <w:r w:rsidR="00931F23" w:rsidRPr="008D2E36">
        <w:t>predfinancovania</w:t>
      </w:r>
      <w:proofErr w:type="spellEnd"/>
      <w:r w:rsidR="00931F23" w:rsidRPr="008D2E36">
        <w:t xml:space="preserve">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w:t>
      </w:r>
      <w:r w:rsidRPr="0073389C">
        <w:rPr>
          <w:szCs w:val="19"/>
          <w:lang w:val="sk-SK"/>
        </w:rPr>
        <w:lastRenderedPageBreak/>
        <w:t xml:space="preserve">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6"/>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w:t>
      </w:r>
      <w:proofErr w:type="spellStart"/>
      <w:r w:rsidRPr="00B74DAF">
        <w:rPr>
          <w:rFonts w:cs="Arial"/>
          <w:szCs w:val="19"/>
        </w:rPr>
        <w:t>predfinancovania</w:t>
      </w:r>
      <w:proofErr w:type="spellEnd"/>
      <w:r w:rsidRPr="00B74DAF">
        <w:rPr>
          <w:rFonts w:cs="Arial"/>
          <w:szCs w:val="19"/>
        </w:rPr>
        <w:t>,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3F3CEE">
      <w:pPr>
        <w:pStyle w:val="Odsekzoznamu"/>
        <w:numPr>
          <w:ilvl w:val="0"/>
          <w:numId w:val="136"/>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3F3CEE">
      <w:pPr>
        <w:pStyle w:val="Odsekzoznamu"/>
        <w:numPr>
          <w:ilvl w:val="0"/>
          <w:numId w:val="136"/>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 xml:space="preserve">Prijímateľ prevedie sumu vo výške </w:t>
      </w:r>
      <w:r w:rsidRPr="00D877AF">
        <w:rPr>
          <w:rFonts w:cs="Arial"/>
          <w:szCs w:val="19"/>
        </w:rPr>
        <w:lastRenderedPageBreak/>
        <w:t>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54" w:name="_Toc440372871"/>
      <w:bookmarkStart w:id="55" w:name="_Toc440636382"/>
      <w:r w:rsidRPr="00E135DC">
        <w:rPr>
          <w:b/>
        </w:rPr>
        <w:t>Platby vo vzťahu prijímateľ – dodávateľ/zhotoviteľ</w:t>
      </w:r>
      <w:bookmarkEnd w:id="54"/>
      <w:bookmarkEnd w:id="55"/>
    </w:p>
    <w:p w14:paraId="3B9744BE" w14:textId="33262A13" w:rsidR="008D2E36" w:rsidRPr="0073389C" w:rsidRDefault="008D2E36" w:rsidP="008D2E36">
      <w:pPr>
        <w:autoSpaceDE w:val="0"/>
        <w:autoSpaceDN w:val="0"/>
        <w:adjustRightInd w:val="0"/>
        <w:spacing w:before="120" w:after="120" w:line="288" w:lineRule="auto"/>
        <w:jc w:val="both"/>
      </w:pPr>
      <w:r w:rsidRPr="0073389C">
        <w:t xml:space="preserve">V prípade, ak dodávateľ/zhotoviteľ postúpil pohľadávky voči prijímateľovi na postupníka v súlade s § 524 – 530 Občianskeho zákonníka (napr. </w:t>
      </w:r>
      <w:proofErr w:type="spellStart"/>
      <w:r w:rsidRPr="0073389C">
        <w:t>faktoringová</w:t>
      </w:r>
      <w:proofErr w:type="spellEnd"/>
      <w:r w:rsidRPr="0073389C">
        <w:t xml:space="preserve">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6" w:name="_Toc440372872"/>
      <w:bookmarkStart w:id="57" w:name="_Toc440636383"/>
      <w:r w:rsidRPr="0073389C">
        <w:rPr>
          <w:lang w:val="sk-SK"/>
        </w:rPr>
        <w:t>Oprávnenosť výdavkov</w:t>
      </w:r>
      <w:bookmarkEnd w:id="53"/>
      <w:bookmarkEnd w:id="56"/>
      <w:bookmarkEnd w:id="57"/>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 xml:space="preserve">v rámci </w:t>
      </w:r>
      <w:proofErr w:type="spellStart"/>
      <w:r w:rsidR="0014042C" w:rsidRPr="0073389C">
        <w:t>ŽoP</w:t>
      </w:r>
      <w:proofErr w:type="spellEnd"/>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7"/>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lastRenderedPageBreak/>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8"/>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proofErr w:type="spellStart"/>
      <w:r w:rsidR="00E01782" w:rsidRPr="0073389C">
        <w:t>Žo</w:t>
      </w:r>
      <w:r w:rsidRPr="0073389C">
        <w:t>NFP</w:t>
      </w:r>
      <w:proofErr w:type="spellEnd"/>
      <w:r w:rsidRPr="0073389C">
        <w:t>;</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9"/>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lastRenderedPageBreak/>
        <w:t xml:space="preserve">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w:t>
      </w:r>
      <w:proofErr w:type="spellStart"/>
      <w:r w:rsidRPr="0073389C">
        <w:t>alikv</w:t>
      </w:r>
      <w:r w:rsidR="00052155">
        <w:t>ó</w:t>
      </w:r>
      <w:r w:rsidRPr="0073389C">
        <w:t>tn</w:t>
      </w:r>
      <w:r w:rsidR="00052155">
        <w:t>a</w:t>
      </w:r>
      <w:proofErr w:type="spellEnd"/>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w:t>
      </w:r>
      <w:proofErr w:type="spellStart"/>
      <w:r w:rsidR="00E45383" w:rsidRPr="0073389C">
        <w:t>minimis</w:t>
      </w:r>
      <w:proofErr w:type="spellEnd"/>
      <w:r w:rsidR="00E45383" w:rsidRPr="0073389C">
        <w:t xml:space="preserve">, príp. schémy štátnej pomoci, ktoré tvoria neoddeliteľnú súčasť výzvy, podmienok zmluvy o NFP resp. rozhodnutia o schválení </w:t>
      </w:r>
      <w:proofErr w:type="spellStart"/>
      <w:r w:rsidR="00E45383" w:rsidRPr="0073389C">
        <w:t>ŽoNFP</w:t>
      </w:r>
      <w:proofErr w:type="spellEnd"/>
      <w:r w:rsidR="00E45383" w:rsidRPr="0073389C">
        <w:t xml:space="preserve">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w:t>
      </w:r>
      <w:r w:rsidR="004B173C" w:rsidRPr="0073389C">
        <w:lastRenderedPageBreak/>
        <w:t>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0"/>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1"/>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2"/>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Default="00AE5A8F" w:rsidP="001C0497">
      <w:pPr>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w:t>
      </w:r>
      <w:proofErr w:type="spellStart"/>
      <w:r w:rsidR="007F17A2" w:rsidRPr="003900AB">
        <w:t>t.j</w:t>
      </w:r>
      <w:proofErr w:type="spellEnd"/>
      <w:r w:rsidR="007F17A2" w:rsidRPr="003900AB">
        <w:t xml:space="preserve">.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3"/>
      </w:r>
      <w:r w:rsidR="00987382">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lastRenderedPageBreak/>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AE6793">
      <w:pPr>
        <w:pStyle w:val="Odsekzoznamu"/>
        <w:numPr>
          <w:ilvl w:val="0"/>
          <w:numId w:val="125"/>
        </w:numPr>
        <w:spacing w:before="120" w:after="120" w:line="288" w:lineRule="auto"/>
        <w:jc w:val="both"/>
      </w:pPr>
      <w:r w:rsidRPr="003900AB">
        <w:t xml:space="preserve">úhrada preddavkovej platby, </w:t>
      </w:r>
      <w:proofErr w:type="spellStart"/>
      <w:r w:rsidRPr="003900AB">
        <w:t>t.j</w:t>
      </w:r>
      <w:proofErr w:type="spellEnd"/>
      <w:r w:rsidRPr="003900AB">
        <w:t>.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AE6793">
      <w:pPr>
        <w:pStyle w:val="Odsekzoznamu"/>
        <w:numPr>
          <w:ilvl w:val="0"/>
          <w:numId w:val="125"/>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4"/>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AE6793">
      <w:pPr>
        <w:pStyle w:val="Odsekzoznamu"/>
        <w:numPr>
          <w:ilvl w:val="0"/>
          <w:numId w:val="125"/>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6710DE">
      <w:pPr>
        <w:pStyle w:val="Odsekzoznamu"/>
        <w:numPr>
          <w:ilvl w:val="0"/>
          <w:numId w:val="125"/>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5"/>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AE6793">
      <w:pPr>
        <w:pStyle w:val="Odsekzoznamu"/>
        <w:numPr>
          <w:ilvl w:val="0"/>
          <w:numId w:val="125"/>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AE6793">
      <w:pPr>
        <w:pStyle w:val="Odsekzoznamu"/>
        <w:numPr>
          <w:ilvl w:val="0"/>
          <w:numId w:val="125"/>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proofErr w:type="spellStart"/>
      <w:r w:rsidR="003342EC" w:rsidRPr="0073290B">
        <w:t>PpP</w:t>
      </w:r>
      <w:proofErr w:type="spellEnd"/>
      <w:r w:rsidR="00676BCF" w:rsidRPr="0073290B">
        <w:t xml:space="preserve"> č. 3.2 „Finančná kontrola na mieste“</w:t>
      </w:r>
      <w:r w:rsidR="00866C54" w:rsidRPr="0073290B">
        <w:t>;</w:t>
      </w:r>
    </w:p>
    <w:p w14:paraId="68697C0C" w14:textId="60BB991D" w:rsidR="00866C54" w:rsidRPr="0073290B" w:rsidRDefault="007F17A2" w:rsidP="00AE6793">
      <w:pPr>
        <w:pStyle w:val="Odsekzoznamu"/>
        <w:numPr>
          <w:ilvl w:val="0"/>
          <w:numId w:val="125"/>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99542E">
      <w:pPr>
        <w:pStyle w:val="Odsekzoznamu"/>
        <w:numPr>
          <w:ilvl w:val="0"/>
          <w:numId w:val="125"/>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w:t>
      </w:r>
      <w:proofErr w:type="spellStart"/>
      <w:r w:rsidR="006B1076" w:rsidRPr="006B1076">
        <w:rPr>
          <w:rFonts w:cs="Arial"/>
          <w:color w:val="000000"/>
          <w:sz w:val="18"/>
          <w:szCs w:val="18"/>
        </w:rPr>
        <w:t>predfinancovania</w:t>
      </w:r>
      <w:proofErr w:type="spellEnd"/>
      <w:r w:rsidR="006B1076" w:rsidRPr="006B1076">
        <w:rPr>
          <w:rFonts w:cs="Arial"/>
          <w:color w:val="000000"/>
          <w:sz w:val="18"/>
          <w:szCs w:val="18"/>
        </w:rPr>
        <w:t xml:space="preserve">,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8636F">
      <w:pPr>
        <w:pStyle w:val="Odsekzoznamu"/>
        <w:numPr>
          <w:ilvl w:val="0"/>
          <w:numId w:val="125"/>
        </w:numPr>
        <w:spacing w:before="120" w:after="120" w:line="288" w:lineRule="auto"/>
        <w:jc w:val="both"/>
      </w:pPr>
      <w:r w:rsidRPr="0058636F">
        <w:t xml:space="preserve">po dodaní predmetu plnenia </w:t>
      </w:r>
      <w:r w:rsidR="00D83979" w:rsidRPr="00D83979">
        <w:t xml:space="preserve">prijímateľ zahrnie účtovné doklady, na základe ktorých bola, resp. bude preddavková platba uhradená, do žiadosti o platbu (poskytnutie / zúčtovanie </w:t>
      </w:r>
      <w:proofErr w:type="spellStart"/>
      <w:r w:rsidR="00D83979" w:rsidRPr="00D83979">
        <w:t>predfinancovania</w:t>
      </w:r>
      <w:proofErr w:type="spellEnd"/>
      <w:r w:rsidR="00D83979" w:rsidRPr="00D83979">
        <w:t>,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AE6793">
      <w:pPr>
        <w:pStyle w:val="Odsekzoznamu"/>
        <w:numPr>
          <w:ilvl w:val="0"/>
          <w:numId w:val="125"/>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AE6793">
      <w:pPr>
        <w:pStyle w:val="Odsekzoznamu"/>
        <w:numPr>
          <w:ilvl w:val="0"/>
          <w:numId w:val="125"/>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3F"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nebol prijímateľom preukázaný a uplatnený v žiadosti o platbu (refundáciu/zúčtovanie zálohovej platby/zúčtovanie </w:t>
      </w:r>
      <w:proofErr w:type="spellStart"/>
      <w:r w:rsidRPr="002B0810">
        <w:t>predfinancovania</w:t>
      </w:r>
      <w:proofErr w:type="spellEnd"/>
      <w:r w:rsidRPr="002B0810">
        <w:t>) najneskôr do</w:t>
      </w:r>
      <w:r w:rsidR="001F3CA3" w:rsidRPr="002B0810">
        <w:t xml:space="preserve"> konca obdobia oprávnenosti</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6"/>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w:t>
      </w:r>
      <w:proofErr w:type="spellStart"/>
      <w:r w:rsidRPr="00D040FA">
        <w:rPr>
          <w:rFonts w:cs="Arial"/>
          <w:color w:val="auto"/>
          <w:szCs w:val="19"/>
          <w:lang w:val="sk-SK"/>
        </w:rPr>
        <w:t>ŽoNFP</w:t>
      </w:r>
      <w:proofErr w:type="spellEnd"/>
      <w:r w:rsidRPr="00D040FA">
        <w:rPr>
          <w:rFonts w:cs="Arial"/>
          <w:color w:val="auto"/>
          <w:szCs w:val="19"/>
          <w:lang w:val="sk-SK"/>
        </w:rPr>
        <w:t xml:space="preserve">. Oprávnená výška výdavku za vypracovanie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w:t>
      </w:r>
      <w:r w:rsidRPr="0073389C">
        <w:lastRenderedPageBreak/>
        <w:t xml:space="preserve">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589A4B5E"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27"/>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77777777" w:rsidR="00526ADB" w:rsidRDefault="00526ADB" w:rsidP="00526ADB">
      <w:pPr>
        <w:autoSpaceDE w:val="0"/>
        <w:autoSpaceDN w:val="0"/>
        <w:adjustRightInd w:val="0"/>
        <w:spacing w:before="120" w:after="120" w:line="288" w:lineRule="auto"/>
        <w:jc w:val="both"/>
      </w:pPr>
      <w:r w:rsidRPr="0073389C">
        <w:t xml:space="preserve">Ak štatutárny orgán prijímateľa, resp. vedúci riadiaci pracovník vykonáva popri svojej hlavnej pracovnej činnosti pre organizáciu aj činnosti pre projekt, refundované budú iba výdavky </w:t>
      </w:r>
      <w:r w:rsidRPr="0073389C">
        <w:rPr>
          <w:b/>
        </w:rPr>
        <w:t xml:space="preserve">pomerne </w:t>
      </w:r>
      <w:r w:rsidRPr="0073389C">
        <w:t>podľa skutočne odpracovaného času na projekte</w:t>
      </w:r>
      <w:r w:rsidRPr="0073389C">
        <w:rPr>
          <w:b/>
        </w:rPr>
        <w:t xml:space="preserve">, avšak max. 50 % z celkového pracovného </w:t>
      </w:r>
      <w:r>
        <w:rPr>
          <w:b/>
        </w:rPr>
        <w:t>fondu</w:t>
      </w:r>
      <w:r w:rsidRPr="0073389C">
        <w:rPr>
          <w:b/>
        </w:rPr>
        <w:t xml:space="preserve"> v danom mesiaci</w:t>
      </w:r>
      <w:r>
        <w:rPr>
          <w:b/>
        </w:rPr>
        <w:t xml:space="preserve"> vo vzťahu k 100%–</w:t>
      </w:r>
      <w:proofErr w:type="spellStart"/>
      <w:r>
        <w:rPr>
          <w:b/>
        </w:rPr>
        <w:t>nému</w:t>
      </w:r>
      <w:proofErr w:type="spellEnd"/>
      <w:r>
        <w:rPr>
          <w:b/>
        </w:rPr>
        <w:t xml:space="preserve"> pracovnému úväzku, ktorý zastáva pozíciu riadiaceho pracovníka alebo štatutárneho orgánu</w:t>
      </w:r>
      <w:r>
        <w:t>.</w:t>
      </w:r>
      <w:r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 xml:space="preserve">minimálne </w:t>
      </w:r>
      <w:r w:rsidRPr="0073389C">
        <w:rPr>
          <w:b/>
        </w:rPr>
        <w:lastRenderedPageBreak/>
        <w:t>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8"/>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31"/>
      </w:r>
      <w:r w:rsidR="00694363" w:rsidRPr="0073389C">
        <w:t>),</w:t>
      </w:r>
      <w:r w:rsidRPr="0073389C">
        <w:t xml:space="preserve"> ako aj povinné odvody</w:t>
      </w:r>
      <w:r w:rsidRPr="0073389C">
        <w:rPr>
          <w:rStyle w:val="Odkaznapoznmkupodiarou"/>
          <w:sz w:val="19"/>
        </w:rPr>
        <w:footnoteReference w:id="32"/>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lastRenderedPageBreak/>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4"/>
      </w:r>
      <w:r w:rsidRPr="0073389C">
        <w:t>), ako aj povinné odvody za zamestnávateľa</w:t>
      </w:r>
      <w:r w:rsidRPr="0073389C">
        <w:rPr>
          <w:rStyle w:val="Odkaznapoznmkupodiarou"/>
          <w:sz w:val="19"/>
        </w:rPr>
        <w:footnoteReference w:id="3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w:t>
      </w:r>
      <w:proofErr w:type="spellStart"/>
      <w:r w:rsidRPr="0073389C">
        <w:t>t.j</w:t>
      </w:r>
      <w:proofErr w:type="spellEnd"/>
      <w:r w:rsidRPr="0073389C">
        <w:t>.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36"/>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7"/>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38"/>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39"/>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40"/>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41"/>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w:t>
      </w:r>
      <w:r w:rsidRPr="0073389C">
        <w:rPr>
          <w:rFonts w:ascii="Arial" w:hAnsi="Arial" w:cs="Arial"/>
          <w:sz w:val="19"/>
          <w:szCs w:val="19"/>
          <w:lang w:val="sk-SK"/>
        </w:rPr>
        <w:lastRenderedPageBreak/>
        <w:t xml:space="preserve">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2"/>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 xml:space="preserve">(v 1. triede ak </w:t>
      </w:r>
      <w:r w:rsidR="00C75046" w:rsidRPr="00C75046">
        <w:rPr>
          <w:rFonts w:ascii="Arial" w:hAnsi="Arial" w:cs="Arial"/>
          <w:sz w:val="19"/>
          <w:szCs w:val="19"/>
          <w:lang w:val="sk-SK"/>
        </w:rPr>
        <w:lastRenderedPageBreak/>
        <w:t>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w:t>
      </w:r>
      <w:r w:rsidRPr="0073389C">
        <w:lastRenderedPageBreak/>
        <w:t xml:space="preserve">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4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 xml:space="preserve">„per </w:t>
      </w:r>
      <w:proofErr w:type="spellStart"/>
      <w:r w:rsidRPr="00B13AD8">
        <w:rPr>
          <w:rFonts w:cs="Arial"/>
          <w:b/>
          <w:szCs w:val="19"/>
        </w:rPr>
        <w:t>diems</w:t>
      </w:r>
      <w:proofErr w:type="spellEnd"/>
      <w:r w:rsidRPr="00B13AD8">
        <w:rPr>
          <w:rFonts w:cs="Arial"/>
          <w:b/>
          <w:szCs w:val="19"/>
        </w:rPr>
        <w:t>“</w:t>
      </w:r>
      <w:r w:rsidRPr="00B13AD8">
        <w:rPr>
          <w:rStyle w:val="Odkaznapoznmkupodiarou"/>
          <w:rFonts w:cs="Arial"/>
          <w:sz w:val="19"/>
          <w:szCs w:val="19"/>
        </w:rPr>
        <w:footnoteReference w:id="46"/>
      </w:r>
      <w:r w:rsidRPr="00B13AD8">
        <w:rPr>
          <w:rFonts w:cs="Arial"/>
          <w:szCs w:val="19"/>
        </w:rPr>
        <w:t>, ktorá zahŕňa výdavky na ubytovanie, stravné a cestovné v SR</w:t>
      </w:r>
      <w:r w:rsidRPr="00B13AD8">
        <w:rPr>
          <w:rStyle w:val="Odkaznapoznmkupodiarou"/>
          <w:rFonts w:cs="Arial"/>
          <w:sz w:val="19"/>
          <w:szCs w:val="19"/>
        </w:rPr>
        <w:footnoteReference w:id="47"/>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 xml:space="preserve">Uplatnenie náhrad per </w:t>
      </w:r>
      <w:proofErr w:type="spellStart"/>
      <w:r w:rsidRPr="00B13AD8">
        <w:rPr>
          <w:rFonts w:cs="Arial"/>
          <w:szCs w:val="19"/>
        </w:rPr>
        <w:t>diems</w:t>
      </w:r>
      <w:proofErr w:type="spellEnd"/>
      <w:r w:rsidRPr="00B13AD8">
        <w:rPr>
          <w:rFonts w:cs="Arial"/>
          <w:szCs w:val="19"/>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B13AD8">
        <w:rPr>
          <w:rFonts w:cs="Arial"/>
          <w:szCs w:val="19"/>
        </w:rPr>
        <w:t>diems</w:t>
      </w:r>
      <w:proofErr w:type="spellEnd"/>
      <w:r w:rsidRPr="00B13AD8">
        <w:rPr>
          <w:rFonts w:cs="Arial"/>
          <w:szCs w:val="19"/>
        </w:rPr>
        <w:t xml:space="preserve"> v plnej výške 80 EUR</w:t>
      </w:r>
      <w:r w:rsidRPr="00B13AD8">
        <w:rPr>
          <w:rStyle w:val="Odkaznapoznmkupodiarou"/>
          <w:rFonts w:cs="Arial"/>
          <w:sz w:val="19"/>
          <w:szCs w:val="19"/>
        </w:rPr>
        <w:footnoteReference w:id="4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9"/>
      </w:r>
      <w:r w:rsidRPr="00B13AD8">
        <w:rPr>
          <w:rFonts w:cs="Arial"/>
          <w:szCs w:val="19"/>
        </w:rPr>
        <w:t xml:space="preserve"> za prepravu zahraničného experta do/zo SR je oprávneným výdavkom nad rámec per </w:t>
      </w:r>
      <w:proofErr w:type="spellStart"/>
      <w:r w:rsidRPr="00B13AD8">
        <w:rPr>
          <w:rFonts w:cs="Arial"/>
          <w:szCs w:val="19"/>
        </w:rPr>
        <w:t>diems</w:t>
      </w:r>
      <w:proofErr w:type="spellEnd"/>
      <w:r w:rsidRPr="00B13AD8">
        <w:rPr>
          <w:rFonts w:cs="Arial"/>
          <w:szCs w:val="19"/>
        </w:rPr>
        <w:t>.</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lastRenderedPageBreak/>
        <w:t>Výdavky na zariadenie/vybavenie (vrátane nehmotného majetku)</w:t>
      </w:r>
      <w:r w:rsidR="00A577B4">
        <w:rPr>
          <w:rStyle w:val="Odkaznapoznmkupodiarou"/>
          <w:b/>
        </w:rPr>
        <w:footnoteReference w:id="50"/>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5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w:t>
      </w:r>
      <w:proofErr w:type="spellStart"/>
      <w:r w:rsidR="00D41171">
        <w:rPr>
          <w:rFonts w:ascii="Arial" w:hAnsi="Arial" w:cs="Arial"/>
          <w:sz w:val="19"/>
          <w:szCs w:val="19"/>
          <w:lang w:eastAsia="en-US"/>
        </w:rPr>
        <w:t>ov</w:t>
      </w:r>
      <w:proofErr w:type="spellEnd"/>
      <w:r w:rsidR="00D41171">
        <w:rPr>
          <w:rFonts w:ascii="Arial" w:hAnsi="Arial" w:cs="Arial"/>
          <w:sz w:val="19"/>
          <w:szCs w:val="19"/>
          <w:lang w:eastAsia="en-US"/>
        </w:rPr>
        <w:t xml:space="preserve">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2"/>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w:t>
      </w:r>
      <w:proofErr w:type="spellStart"/>
      <w:r>
        <w:t>ov</w:t>
      </w:r>
      <w:proofErr w:type="spellEnd"/>
      <w:r>
        <w:t xml:space="preserve"> v rámci OP EVS,</w:t>
      </w:r>
      <w:r w:rsidRPr="004D0994">
        <w:t xml:space="preserve"> </w:t>
      </w:r>
      <w:r w:rsidRPr="00BF1649">
        <w:rPr>
          <w:b/>
        </w:rPr>
        <w:t>nepresiahne</w:t>
      </w:r>
      <w:r w:rsidRPr="004D0994">
        <w:t xml:space="preserve"> výšku</w:t>
      </w:r>
      <w:r w:rsidR="00BF1649">
        <w:rPr>
          <w:rStyle w:val="Odkaznapoznmkupodiarou"/>
        </w:rPr>
        <w:footnoteReference w:id="5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 xml:space="preserve">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w:t>
      </w:r>
      <w:r w:rsidRPr="00F93C7B">
        <w:rPr>
          <w:rFonts w:cs="Arial"/>
          <w:b w:val="0"/>
          <w:color w:val="auto"/>
          <w:sz w:val="19"/>
          <w:szCs w:val="19"/>
          <w:lang w:val="sk-SK"/>
        </w:rPr>
        <w:lastRenderedPageBreak/>
        <w:t>majetok</w:t>
      </w:r>
      <w:r w:rsidR="00EB2275">
        <w:rPr>
          <w:rStyle w:val="Odkaznapoznmkupodiarou"/>
          <w:rFonts w:cs="Arial"/>
          <w:b w:val="0"/>
          <w:color w:val="auto"/>
          <w:szCs w:val="19"/>
          <w:lang w:val="sk-SK"/>
        </w:rPr>
        <w:footnoteReference w:id="5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w:t>
      </w:r>
      <w:r w:rsidR="00621957">
        <w:rPr>
          <w:rFonts w:cs="Arial"/>
          <w:b w:val="0"/>
          <w:color w:val="auto"/>
          <w:sz w:val="19"/>
          <w:szCs w:val="19"/>
          <w:lang w:val="sk-SK"/>
        </w:rPr>
        <w:lastRenderedPageBreak/>
        <w:t xml:space="preserve">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5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8"/>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9"/>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oprávneným výdavkom je obstarávacia cena </w:t>
      </w:r>
      <w:proofErr w:type="spellStart"/>
      <w:r w:rsidRPr="0073389C">
        <w:t>vysúťažená</w:t>
      </w:r>
      <w:proofErr w:type="spellEnd"/>
      <w:r w:rsidRPr="0073389C">
        <w:t xml:space="preserve"> VO, maximálne však do výšky všeobecnej hodnoty zistenej znaleckým posudkom</w:t>
      </w:r>
      <w:r w:rsidRPr="0073389C">
        <w:rPr>
          <w:rStyle w:val="Odkaznapoznmkupodiarou"/>
          <w:sz w:val="19"/>
        </w:rPr>
        <w:footnoteReference w:id="60"/>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6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lastRenderedPageBreak/>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w:t>
      </w:r>
      <w:proofErr w:type="spellStart"/>
      <w:r w:rsidR="00E97529" w:rsidRPr="0073389C">
        <w:rPr>
          <w:b/>
        </w:rPr>
        <w:t>value</w:t>
      </w:r>
      <w:proofErr w:type="spellEnd"/>
      <w:r w:rsidR="00E97529" w:rsidRPr="0073389C">
        <w:rPr>
          <w:b/>
        </w:rPr>
        <w:t xml:space="preserve"> </w:t>
      </w:r>
      <w:proofErr w:type="spellStart"/>
      <w:r w:rsidR="00E97529" w:rsidRPr="0073389C">
        <w:rPr>
          <w:b/>
        </w:rPr>
        <w:t>for</w:t>
      </w:r>
      <w:proofErr w:type="spellEnd"/>
      <w:r w:rsidR="00E97529" w:rsidRPr="0073389C">
        <w:rPr>
          <w:b/>
        </w:rPr>
        <w:t xml:space="preserve"> </w:t>
      </w:r>
      <w:proofErr w:type="spellStart"/>
      <w:r w:rsidR="00E97529" w:rsidRPr="0073389C">
        <w:rPr>
          <w:b/>
        </w:rPr>
        <w:t>money</w:t>
      </w:r>
      <w:proofErr w:type="spellEnd"/>
      <w:r w:rsidR="00E97529" w:rsidRPr="0073389C">
        <w:rPr>
          <w:b/>
        </w:rPr>
        <w:t>“</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w:t>
      </w:r>
      <w:proofErr w:type="spellStart"/>
      <w:r w:rsidRPr="00F07C32">
        <w:rPr>
          <w:rFonts w:ascii="Arial" w:hAnsi="Arial" w:cs="Arial"/>
          <w:sz w:val="19"/>
          <w:szCs w:val="19"/>
          <w:lang w:eastAsia="en-US"/>
        </w:rPr>
        <w:t>ŽoP</w:t>
      </w:r>
      <w:proofErr w:type="spellEnd"/>
      <w:r w:rsidRPr="00F07C32">
        <w:rPr>
          <w:rFonts w:ascii="Arial" w:hAnsi="Arial" w:cs="Arial"/>
          <w:sz w:val="19"/>
          <w:szCs w:val="19"/>
          <w:lang w:eastAsia="en-US"/>
        </w:rPr>
        <w:t xml:space="preserve">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w:t>
      </w:r>
      <w:proofErr w:type="spellStart"/>
      <w:r w:rsidRPr="00460378">
        <w:rPr>
          <w:rFonts w:cs="Arial"/>
        </w:rPr>
        <w:t>ŽoP</w:t>
      </w:r>
      <w:proofErr w:type="spellEnd"/>
      <w:r w:rsidRPr="00460378">
        <w:rPr>
          <w:rFonts w:cs="Arial"/>
        </w:rPr>
        <w:t xml:space="preserve"> vo výške v rámci oprávnenej výdavkovej skupiny 903 - Paušálna sadzba na ostatné výdavky projektu (nariadenie 1304/2013, čl. 14 ods. 2) z celkových oprávnených priamych nákladov na zamestnancov v rámci projektu vždy na základe úmerne zodpovedajúcej výšky (</w:t>
      </w:r>
      <w:proofErr w:type="spellStart"/>
      <w:r w:rsidRPr="00460378">
        <w:rPr>
          <w:rFonts w:cs="Arial"/>
        </w:rPr>
        <w:t>t.j</w:t>
      </w:r>
      <w:proofErr w:type="spellEnd"/>
      <w:r w:rsidRPr="00460378">
        <w:rPr>
          <w:rFonts w:cs="Arial"/>
        </w:rPr>
        <w:t>. v určenej percentuálnej sadzbe) reálne preukázaných a oprávnených priamych nákladov na zamestnancov počas realizácie projektu</w:t>
      </w:r>
      <w:r w:rsidRPr="008C5D90">
        <w:rPr>
          <w:rFonts w:cs="Arial"/>
        </w:rPr>
        <w:t xml:space="preserve">, </w:t>
      </w:r>
      <w:proofErr w:type="spellStart"/>
      <w:r w:rsidRPr="008C5D90">
        <w:rPr>
          <w:rFonts w:cs="Arial"/>
        </w:rPr>
        <w:t>t.j</w:t>
      </w:r>
      <w:proofErr w:type="spellEnd"/>
      <w:r w:rsidRPr="008C5D90">
        <w:rPr>
          <w:rFonts w:cs="Arial"/>
        </w:rPr>
        <w:t>.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proofErr w:type="spellStart"/>
      <w:r w:rsidRPr="006F0EBE">
        <w:rPr>
          <w:rFonts w:cs="Arial"/>
        </w:rPr>
        <w:lastRenderedPageBreak/>
        <w:t>Nárokovateľná</w:t>
      </w:r>
      <w:proofErr w:type="spellEnd"/>
      <w:r w:rsidRPr="006F0EBE">
        <w:rPr>
          <w:rFonts w:cs="Arial"/>
        </w:rPr>
        <w:t xml:space="preserve"> výška paušálnej sadzby sa pri priebežnom financovaní výdavkov projektu zaokrúhľuje </w:t>
      </w:r>
      <w:r w:rsidR="00172FC1" w:rsidRPr="006F0EBE">
        <w:rPr>
          <w:rFonts w:cs="Arial"/>
        </w:rPr>
        <w:t>na </w:t>
      </w:r>
      <w:r w:rsidRPr="006F0EBE">
        <w:rPr>
          <w:rFonts w:cs="Arial"/>
        </w:rPr>
        <w:t xml:space="preserve">eurocenty nadol a prípadné </w:t>
      </w:r>
      <w:proofErr w:type="spellStart"/>
      <w:r w:rsidRPr="006F0EBE">
        <w:rPr>
          <w:rFonts w:cs="Arial"/>
        </w:rPr>
        <w:t>nárokovateľné</w:t>
      </w:r>
      <w:proofErr w:type="spellEnd"/>
      <w:r w:rsidRPr="006F0EBE">
        <w:rPr>
          <w:rFonts w:cs="Arial"/>
        </w:rPr>
        <w:t xml:space="preserve">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w:t>
      </w:r>
      <w:proofErr w:type="spellStart"/>
      <w:r w:rsidR="006F0EBE">
        <w:rPr>
          <w:rFonts w:cs="Arial"/>
        </w:rPr>
        <w:t>t.j</w:t>
      </w:r>
      <w:proofErr w:type="spellEnd"/>
      <w:r w:rsidR="006F0EBE">
        <w:rPr>
          <w:rFonts w:cs="Arial"/>
        </w:rPr>
        <w:t xml:space="preserve">.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proofErr w:type="spellStart"/>
      <w:r w:rsidR="006F0EBE">
        <w:rPr>
          <w:rFonts w:cs="Arial"/>
        </w:rPr>
        <w:t>t.j</w:t>
      </w:r>
      <w:proofErr w:type="spellEnd"/>
      <w:r w:rsidR="006F0EBE">
        <w:rPr>
          <w:rFonts w:cs="Arial"/>
        </w:rPr>
        <w:t xml:space="preserve">.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65"/>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6"/>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7"/>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w:t>
      </w:r>
      <w:proofErr w:type="spellStart"/>
      <w:r w:rsidR="00AC7621">
        <w:rPr>
          <w:rFonts w:cs="Arial"/>
          <w:sz w:val="19"/>
          <w:szCs w:val="19"/>
          <w:lang w:val="sk-SK" w:eastAsia="en-US"/>
        </w:rPr>
        <w:t>atď</w:t>
      </w:r>
      <w:proofErr w:type="spellEnd"/>
      <w:r w:rsidR="00AC7621">
        <w:rPr>
          <w:rFonts w:cs="Arial"/>
          <w:sz w:val="19"/>
          <w:szCs w:val="19"/>
          <w:lang w:val="sk-SK" w:eastAsia="en-US"/>
        </w:rPr>
        <w:t>)</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8"/>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w:t>
      </w:r>
      <w:r w:rsidRPr="0073389C">
        <w:lastRenderedPageBreak/>
        <w:t xml:space="preserve">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58" w:name="_Toc361131496"/>
      <w:r w:rsidRPr="0073389C">
        <w:rPr>
          <w:rFonts w:ascii="Arial" w:hAnsi="Arial" w:cs="Arial"/>
          <w:b/>
          <w:sz w:val="19"/>
          <w:szCs w:val="19"/>
          <w:lang w:val="sk-SK" w:eastAsia="en-US"/>
        </w:rPr>
        <w:t>Problematika prekrývania sa výdavkov</w:t>
      </w:r>
      <w:bookmarkEnd w:id="58"/>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9"/>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0"/>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9" w:name="_Toc410907859"/>
      <w:bookmarkStart w:id="60" w:name="_Toc440372873"/>
      <w:bookmarkStart w:id="61" w:name="_Toc440636384"/>
      <w:r w:rsidRPr="0073389C">
        <w:rPr>
          <w:lang w:val="sk-SK"/>
        </w:rPr>
        <w:t>Postupy pri žiadosti o platbu</w:t>
      </w:r>
      <w:bookmarkEnd w:id="59"/>
      <w:bookmarkEnd w:id="60"/>
      <w:bookmarkEnd w:id="61"/>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 xml:space="preserve">systémom zálohových platieb, systémom refundácie, systémom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Jednotlivé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môže prijímateľ predkladať len na jeden z uvedených systémov, tzn., že výdavky realizované z poskytnutých zálohových platieb nemôže prijímateľ kombinovať spolu s výdavkami uplatňovanými systémom refundácie v jednej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 takomto prípade prijímateľ predkladá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zúčtovaniu zálohovej platby a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refundácii, resp. </w:t>
      </w:r>
      <w:proofErr w:type="spellStart"/>
      <w:r w:rsidRPr="0073389C">
        <w:rPr>
          <w:rFonts w:ascii="Arial" w:hAnsi="Arial" w:cs="Arial"/>
          <w:sz w:val="19"/>
          <w:szCs w:val="19"/>
          <w:lang w:val="sk-SK"/>
        </w:rPr>
        <w:t>predfinancovaniu</w:t>
      </w:r>
      <w:proofErr w:type="spellEnd"/>
      <w:r w:rsidRPr="0073389C">
        <w:rPr>
          <w:rFonts w:ascii="Arial" w:hAnsi="Arial" w:cs="Arial"/>
          <w:sz w:val="19"/>
          <w:szCs w:val="19"/>
          <w:lang w:val="sk-SK"/>
        </w:rPr>
        <w:t>.</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sidR="00004CD8">
        <w:rPr>
          <w:rFonts w:ascii="Arial" w:hAnsi="Arial" w:cs="Arial"/>
          <w:sz w:val="19"/>
          <w:szCs w:val="19"/>
          <w:lang w:val="sk-SK"/>
        </w:rPr>
        <w:t>ŽoP</w:t>
      </w:r>
      <w:proofErr w:type="spellEnd"/>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xml:space="preserve">, s výnimkou žiadosti o platbu – poskytnutie </w:t>
      </w:r>
      <w:proofErr w:type="spellStart"/>
      <w:r w:rsidRPr="0073389C">
        <w:rPr>
          <w:rFonts w:ascii="Arial" w:hAnsi="Arial" w:cs="Arial"/>
          <w:sz w:val="19"/>
          <w:szCs w:val="19"/>
          <w:lang w:val="sk-SK"/>
        </w:rPr>
        <w:t>predfinancovania</w:t>
      </w:r>
      <w:proofErr w:type="spellEnd"/>
      <w:r w:rsidRPr="0073389C">
        <w:rPr>
          <w:rFonts w:ascii="Arial" w:hAnsi="Arial" w:cs="Arial"/>
          <w:sz w:val="19"/>
          <w:szCs w:val="19"/>
          <w:lang w:val="sk-SK"/>
        </w:rPr>
        <w:t xml:space="preserve">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w:t>
      </w:r>
      <w:proofErr w:type="spellStart"/>
      <w:r w:rsidR="001E3710" w:rsidRPr="0073389C">
        <w:rPr>
          <w:rFonts w:ascii="Arial" w:hAnsi="Arial" w:cs="Arial"/>
          <w:sz w:val="19"/>
          <w:szCs w:val="19"/>
          <w:lang w:val="sk-SK"/>
        </w:rPr>
        <w:t>ŽoP</w:t>
      </w:r>
      <w:proofErr w:type="spellEnd"/>
      <w:r w:rsidR="001E3710" w:rsidRPr="0073389C">
        <w:rPr>
          <w:rFonts w:ascii="Arial" w:hAnsi="Arial" w:cs="Arial"/>
          <w:sz w:val="19"/>
          <w:szCs w:val="19"/>
          <w:lang w:val="sk-SK"/>
        </w:rPr>
        <w:t xml:space="preserve">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w:t>
      </w:r>
      <w:proofErr w:type="spellStart"/>
      <w:r w:rsidRPr="0073389C">
        <w:t>ŽoP</w:t>
      </w:r>
      <w:proofErr w:type="spellEnd"/>
      <w:r w:rsidRPr="0073389C">
        <w:t xml:space="preserve"> a zašle prijímateľovi výzvu na doplnenie</w:t>
      </w:r>
      <w:r w:rsidRPr="0073389C">
        <w:rPr>
          <w:rStyle w:val="Odkaznapoznmkupodiarou"/>
        </w:rPr>
        <w:footnoteReference w:id="71"/>
      </w:r>
      <w:r w:rsidRPr="0073389C">
        <w:t xml:space="preserve">. Po doplnení </w:t>
      </w:r>
      <w:proofErr w:type="spellStart"/>
      <w:r w:rsidRPr="0073389C">
        <w:t>ŽoP</w:t>
      </w:r>
      <w:proofErr w:type="spellEnd"/>
      <w:r w:rsidRPr="0073389C">
        <w:t xml:space="preserve">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2"/>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Uvedeným nie je dotknutý riadny postup určenia a schválenia ex-</w:t>
      </w:r>
      <w:proofErr w:type="spellStart"/>
      <w:r w:rsidRPr="0073389C">
        <w:t>ante</w:t>
      </w:r>
      <w:proofErr w:type="spellEnd"/>
      <w:r w:rsidRPr="0073389C">
        <w:t xml:space="preserv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lastRenderedPageBreak/>
        <w:t xml:space="preserve">Záverom kontroly </w:t>
      </w:r>
      <w:proofErr w:type="spellStart"/>
      <w:r w:rsidRPr="0073389C">
        <w:rPr>
          <w:rFonts w:ascii="Arial" w:eastAsia="Arial Unicode MS" w:hAnsi="Arial" w:cs="Arial"/>
          <w:sz w:val="19"/>
          <w:szCs w:val="19"/>
          <w:u w:color="000000"/>
          <w:lang w:val="sk-SK"/>
        </w:rPr>
        <w:t>ŽoP</w:t>
      </w:r>
      <w:proofErr w:type="spellEnd"/>
      <w:r w:rsidRPr="0073389C">
        <w:rPr>
          <w:rFonts w:ascii="Arial" w:eastAsia="Arial Unicode MS" w:hAnsi="Arial" w:cs="Arial"/>
          <w:sz w:val="19"/>
          <w:szCs w:val="19"/>
          <w:u w:color="000000"/>
          <w:lang w:val="sk-SK"/>
        </w:rPr>
        <w:t xml:space="preserve">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 xml:space="preserve">navrhuje schváliť </w:t>
      </w:r>
      <w:proofErr w:type="spellStart"/>
      <w:r w:rsidRPr="0073389C">
        <w:rPr>
          <w:rFonts w:cs="Arial"/>
          <w:b/>
          <w:szCs w:val="19"/>
          <w:lang w:val="sk-SK"/>
        </w:rPr>
        <w:t>ŽoP</w:t>
      </w:r>
      <w:proofErr w:type="spellEnd"/>
      <w:r w:rsidRPr="0073389C">
        <w:rPr>
          <w:rFonts w:cs="Arial"/>
          <w:szCs w:val="19"/>
          <w:lang w:val="sk-SK"/>
        </w:rPr>
        <w:t xml:space="preserve"> </w:t>
      </w:r>
      <w:r w:rsidRPr="0073389C">
        <w:rPr>
          <w:rFonts w:cs="Arial"/>
          <w:szCs w:val="19"/>
          <w:u w:val="single"/>
          <w:lang w:val="sk-SK"/>
        </w:rPr>
        <w:t xml:space="preserve">v plnej výške </w:t>
      </w:r>
      <w:proofErr w:type="spellStart"/>
      <w:r w:rsidRPr="0073389C">
        <w:rPr>
          <w:rFonts w:cs="Arial"/>
          <w:szCs w:val="19"/>
          <w:u w:val="single"/>
          <w:lang w:val="sk-SK"/>
        </w:rPr>
        <w:t>ŽoP</w:t>
      </w:r>
      <w:proofErr w:type="spellEnd"/>
      <w:r w:rsidRPr="0073389C">
        <w:rPr>
          <w:rFonts w:cs="Arial"/>
          <w:szCs w:val="19"/>
          <w:u w:val="single"/>
          <w:lang w:val="sk-SK"/>
        </w:rPr>
        <w:t xml:space="preserve">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 xml:space="preserve">zamietne </w:t>
      </w:r>
      <w:proofErr w:type="spellStart"/>
      <w:r w:rsidRPr="0073389C">
        <w:rPr>
          <w:rFonts w:cs="Arial"/>
          <w:b/>
          <w:szCs w:val="19"/>
          <w:lang w:val="sk-SK"/>
        </w:rPr>
        <w:t>ŽoP</w:t>
      </w:r>
      <w:proofErr w:type="spellEnd"/>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2" w:name="_Toc410907860"/>
      <w:bookmarkStart w:id="63" w:name="_Toc440372874"/>
      <w:bookmarkStart w:id="64" w:name="_Toc440636385"/>
      <w:r w:rsidRPr="0073389C">
        <w:rPr>
          <w:lang w:val="sk-SK"/>
        </w:rPr>
        <w:t>Špecifiká jednotlivých systémov financovania</w:t>
      </w:r>
      <w:bookmarkEnd w:id="62"/>
      <w:bookmarkEnd w:id="63"/>
      <w:bookmarkEnd w:id="64"/>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Systém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 xml:space="preserve">výdavkov (rozpočtových položiek projektu) tak, že je jednoznačne určené, ktoré konkrétne výdavky (napr. investičné) sa vyplácajú výlučne systémom </w:t>
      </w:r>
      <w:proofErr w:type="spellStart"/>
      <w:r w:rsidRPr="0073389C">
        <w:t>predfinancovania</w:t>
      </w:r>
      <w:proofErr w:type="spellEnd"/>
      <w:r w:rsidRPr="0073389C">
        <w:t>,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proofErr w:type="spellStart"/>
      <w:r w:rsidRPr="0073389C">
        <w:rPr>
          <w:u w:val="single"/>
        </w:rPr>
        <w:t>Predfinancovanie</w:t>
      </w:r>
      <w:proofErr w:type="spellEnd"/>
      <w:r w:rsidRPr="0073389C">
        <w:rPr>
          <w:u w:val="single"/>
        </w:rPr>
        <w:t xml:space="preserv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 xml:space="preserve">Pri využití systému </w:t>
      </w:r>
      <w:proofErr w:type="spellStart"/>
      <w:r w:rsidRPr="0073389C">
        <w:t>predfinancovania</w:t>
      </w:r>
      <w:proofErr w:type="spellEnd"/>
      <w:r w:rsidRPr="0073389C">
        <w:t xml:space="preserve"> sa vyplácanie prijímateľa – štátnej rozpočtovej organizácie uskutočňuje v dvoch etapách – etape poskytnutia </w:t>
      </w:r>
      <w:proofErr w:type="spellStart"/>
      <w:r w:rsidRPr="0073389C">
        <w:t>predfinancovania</w:t>
      </w:r>
      <w:proofErr w:type="spellEnd"/>
      <w:r w:rsidRPr="0073389C">
        <w:t xml:space="preserve"> a etape zúčtovania poskytnutého </w:t>
      </w:r>
      <w:proofErr w:type="spellStart"/>
      <w:r w:rsidRPr="0073389C">
        <w:t>predfinancovania</w:t>
      </w:r>
      <w:proofErr w:type="spellEnd"/>
      <w:r w:rsidRPr="0073389C">
        <w:t>.</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w:t>
      </w:r>
      <w:proofErr w:type="spellStart"/>
      <w:r w:rsidR="007E1486" w:rsidRPr="003A2FA6">
        <w:rPr>
          <w:rFonts w:cs="Arial"/>
          <w:szCs w:val="16"/>
        </w:rPr>
        <w:t>predfinancovania</w:t>
      </w:r>
      <w:proofErr w:type="spellEnd"/>
      <w:r w:rsidR="007E1486" w:rsidRPr="003A2FA6">
        <w:rPr>
          <w:rFonts w:cs="Arial"/>
          <w:szCs w:val="16"/>
        </w:rPr>
        <w:t xml:space="preserve">)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 xml:space="preserve">Zúčtovanie </w:t>
      </w:r>
      <w:proofErr w:type="spellStart"/>
      <w:r w:rsidRPr="0073389C">
        <w:rPr>
          <w:b/>
        </w:rPr>
        <w:t>predfinancovania</w:t>
      </w:r>
      <w:proofErr w:type="spellEnd"/>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Po poskytnutí </w:t>
      </w:r>
      <w:proofErr w:type="spellStart"/>
      <w:r w:rsidRPr="0073389C">
        <w:t>predfinancovania</w:t>
      </w:r>
      <w:proofErr w:type="spellEnd"/>
      <w:r w:rsidRPr="0073389C">
        <w:t xml:space="preserve"> je prijímateľ povinný celú výšku poskytnutého </w:t>
      </w:r>
      <w:proofErr w:type="spellStart"/>
      <w:r w:rsidRPr="0073389C">
        <w:t>predfinancovania</w:t>
      </w:r>
      <w:proofErr w:type="spellEnd"/>
      <w:r w:rsidRPr="0073389C">
        <w:t xml:space="preserve">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 xml:space="preserve">V prípade, ak bolo </w:t>
      </w:r>
      <w:proofErr w:type="spellStart"/>
      <w:r w:rsidR="00700600" w:rsidRPr="003A2FA6">
        <w:rPr>
          <w:rFonts w:cs="Arial"/>
          <w:bCs/>
          <w:szCs w:val="16"/>
        </w:rPr>
        <w:t>predfinancovanie</w:t>
      </w:r>
      <w:proofErr w:type="spellEnd"/>
      <w:r w:rsidR="00700600" w:rsidRPr="003A2FA6">
        <w:rPr>
          <w:rFonts w:cs="Arial"/>
          <w:bCs/>
          <w:szCs w:val="16"/>
        </w:rPr>
        <w:t xml:space="preserv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w:t>
      </w:r>
      <w:proofErr w:type="spellStart"/>
      <w:r w:rsidR="00700600" w:rsidRPr="003A2FA6">
        <w:rPr>
          <w:rFonts w:cs="Arial"/>
          <w:bCs/>
          <w:szCs w:val="16"/>
        </w:rPr>
        <w:t>predfinancovania</w:t>
      </w:r>
      <w:proofErr w:type="spellEnd"/>
      <w:r w:rsidR="00700600" w:rsidRPr="003A2FA6">
        <w:rPr>
          <w:rFonts w:cs="Arial"/>
          <w:bCs/>
          <w:szCs w:val="16"/>
        </w:rPr>
        <w:t xml:space="preserve">) na úrovni </w:t>
      </w:r>
      <w:r w:rsidR="00700600">
        <w:rPr>
          <w:rFonts w:cs="Arial"/>
          <w:bCs/>
          <w:szCs w:val="16"/>
        </w:rPr>
        <w:t>poskytovateľa</w:t>
      </w:r>
      <w:r w:rsidR="00700600" w:rsidRPr="003A2FA6">
        <w:rPr>
          <w:rFonts w:cs="Arial"/>
          <w:bCs/>
          <w:szCs w:val="16"/>
        </w:rPr>
        <w:t xml:space="preserve">, je prijímateľ povinný zúčtovať každú jednu poskytnutú platbu </w:t>
      </w:r>
      <w:proofErr w:type="spellStart"/>
      <w:r w:rsidR="00700600" w:rsidRPr="003A2FA6">
        <w:rPr>
          <w:rFonts w:cs="Arial"/>
          <w:bCs/>
          <w:szCs w:val="16"/>
        </w:rPr>
        <w:t>predfinancovania</w:t>
      </w:r>
      <w:proofErr w:type="spellEnd"/>
      <w:r w:rsidR="00700600" w:rsidRPr="003A2FA6">
        <w:rPr>
          <w:rFonts w:cs="Arial"/>
          <w:bCs/>
          <w:szCs w:val="16"/>
        </w:rPr>
        <w:t xml:space="preserve">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w:t>
      </w:r>
      <w:proofErr w:type="spellStart"/>
      <w:r w:rsidR="00700600" w:rsidRPr="003A2FA6">
        <w:rPr>
          <w:rFonts w:cs="Arial"/>
          <w:bCs/>
          <w:szCs w:val="16"/>
        </w:rPr>
        <w:t>predfinancovania</w:t>
      </w:r>
      <w:proofErr w:type="spellEnd"/>
      <w:r w:rsidR="00700600" w:rsidRPr="003A2FA6">
        <w:rPr>
          <w:rFonts w:cs="Arial"/>
          <w:bCs/>
          <w:szCs w:val="16"/>
        </w:rPr>
        <w:t xml:space="preserve">)). </w:t>
      </w:r>
      <w:r w:rsidRPr="0073389C">
        <w:t xml:space="preserve"> Ku každej schválenej žiadosti o platbu (poskytnutie </w:t>
      </w:r>
      <w:proofErr w:type="spellStart"/>
      <w:r w:rsidRPr="0073389C">
        <w:t>predfinancovania</w:t>
      </w:r>
      <w:proofErr w:type="spellEnd"/>
      <w:r w:rsidRPr="0073389C">
        <w:t xml:space="preserve">) prijímateľ </w:t>
      </w:r>
      <w:r w:rsidR="00B67E94" w:rsidRPr="0073389C">
        <w:t xml:space="preserve">predkladá </w:t>
      </w:r>
      <w:r w:rsidRPr="0073389C" w:rsidDel="008F2861">
        <w:t xml:space="preserve">poskytovateľovi </w:t>
      </w:r>
      <w:r w:rsidRPr="0073389C">
        <w:t xml:space="preserve">samostatnú žiadosť o platbu (zúčtovanie </w:t>
      </w:r>
      <w:proofErr w:type="spellStart"/>
      <w:r w:rsidRPr="0073389C">
        <w:t>predfinancovania</w:t>
      </w:r>
      <w:proofErr w:type="spellEnd"/>
      <w:r w:rsidRPr="0073389C">
        <w:t>).</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68CDA2C9"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lastRenderedPageBreak/>
        <w:t xml:space="preserve">Prijímateľ v rámci zúčtovania </w:t>
      </w:r>
      <w:proofErr w:type="spellStart"/>
      <w:r w:rsidRPr="0073389C">
        <w:t>predfinancovania</w:t>
      </w:r>
      <w:proofErr w:type="spellEnd"/>
      <w:r w:rsidRPr="0073389C">
        <w:t xml:space="preserve"> uvedie v žiadosti o platbu aj výdavky viažuce sa na hotovostné úhrady uvedené v </w:t>
      </w:r>
      <w:proofErr w:type="spellStart"/>
      <w:r w:rsidRPr="0073389C">
        <w:t>ŽoP</w:t>
      </w:r>
      <w:proofErr w:type="spellEnd"/>
      <w:r w:rsidRPr="0073389C">
        <w:t xml:space="preserve"> (poskytnutie </w:t>
      </w:r>
      <w:proofErr w:type="spellStart"/>
      <w:r w:rsidRPr="0073389C">
        <w:t>predfinancovania</w:t>
      </w:r>
      <w:proofErr w:type="spellEnd"/>
      <w:r w:rsidRPr="0073389C">
        <w:t xml:space="preserve">), pričom prijímateľ nie je povinný opätovne predkladať tie isté overené kópie príslušných účtovných dokladov potvrdzujúce hotovostnú </w:t>
      </w:r>
      <w:proofErr w:type="spellStart"/>
      <w:r w:rsidRPr="0073389C">
        <w:t>úhradu.</w:t>
      </w:r>
      <w:r w:rsidR="00147E0C" w:rsidRPr="00BB706D">
        <w:rPr>
          <w:rFonts w:cs="Arial"/>
          <w:szCs w:val="19"/>
        </w:rPr>
        <w:t>Nezúčtovaný</w:t>
      </w:r>
      <w:proofErr w:type="spellEnd"/>
      <w:r w:rsidR="00147E0C" w:rsidRPr="00BB706D">
        <w:rPr>
          <w:rFonts w:cs="Arial"/>
          <w:szCs w:val="19"/>
        </w:rPr>
        <w:t xml:space="preserve"> rozdiel </w:t>
      </w:r>
      <w:proofErr w:type="spellStart"/>
      <w:r w:rsidR="00147E0C" w:rsidRPr="00BB706D">
        <w:rPr>
          <w:rFonts w:cs="Arial"/>
          <w:szCs w:val="19"/>
        </w:rPr>
        <w:t>predfinancovania</w:t>
      </w:r>
      <w:proofErr w:type="spellEnd"/>
      <w:r w:rsidR="00147E0C" w:rsidRPr="00BB706D">
        <w:rPr>
          <w:rFonts w:cs="Arial"/>
          <w:szCs w:val="19"/>
        </w:rPr>
        <w:t xml:space="preserve">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proofErr w:type="spellStart"/>
      <w:r w:rsidR="008950FF" w:rsidRPr="0099542E">
        <w:rPr>
          <w:rFonts w:cs="Arial"/>
          <w:szCs w:val="16"/>
        </w:rPr>
        <w:t>predfinancovania</w:t>
      </w:r>
      <w:proofErr w:type="spellEnd"/>
      <w:r w:rsidR="008950FF" w:rsidRPr="0099542E">
        <w:rPr>
          <w:rFonts w:cs="Arial"/>
          <w:szCs w:val="16"/>
        </w:rPr>
        <w:t xml:space="preserve">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w:t>
      </w:r>
      <w:proofErr w:type="spellStart"/>
      <w:r w:rsidR="008950FF" w:rsidRPr="0099542E">
        <w:rPr>
          <w:rFonts w:cs="Arial"/>
          <w:szCs w:val="16"/>
        </w:rPr>
        <w:t>predfinancovania</w:t>
      </w:r>
      <w:proofErr w:type="spellEnd"/>
      <w:r w:rsidR="008950FF" w:rsidRPr="0099542E">
        <w:rPr>
          <w:rFonts w:cs="Arial"/>
          <w:szCs w:val="16"/>
        </w:rPr>
        <w:t xml:space="preserve">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w:t>
      </w:r>
      <w:proofErr w:type="spellStart"/>
      <w:r w:rsidRPr="003A2FA6">
        <w:rPr>
          <w:rFonts w:cs="Arial"/>
          <w:color w:val="000000"/>
          <w:szCs w:val="16"/>
        </w:rPr>
        <w:t>predfinancovania</w:t>
      </w:r>
      <w:proofErr w:type="spellEnd"/>
      <w:r w:rsidRPr="003A2FA6">
        <w:rPr>
          <w:rFonts w:cs="Arial"/>
          <w:color w:val="000000"/>
          <w:szCs w:val="16"/>
        </w:rPr>
        <w:t xml:space="preserve">) znížená o sumu preplatku preddavkovej platby, reálne teda nedochádza k zúčtovaniu poskytnutého </w:t>
      </w:r>
      <w:proofErr w:type="spellStart"/>
      <w:r w:rsidRPr="003A2FA6">
        <w:rPr>
          <w:rFonts w:cs="Arial"/>
          <w:color w:val="000000"/>
          <w:szCs w:val="16"/>
        </w:rPr>
        <w:t>predfinancovania</w:t>
      </w:r>
      <w:proofErr w:type="spellEnd"/>
      <w:r w:rsidRPr="003A2FA6">
        <w:rPr>
          <w:rFonts w:cs="Arial"/>
          <w:color w:val="000000"/>
          <w:szCs w:val="16"/>
        </w:rPr>
        <w:t xml:space="preserve"> v 100 % </w:t>
      </w:r>
      <w:r>
        <w:rPr>
          <w:rFonts w:cs="Arial"/>
          <w:color w:val="000000"/>
          <w:szCs w:val="16"/>
        </w:rPr>
        <w:t>výške</w:t>
      </w:r>
      <w:r w:rsidRPr="003A2FA6">
        <w:rPr>
          <w:rFonts w:cs="Arial"/>
          <w:color w:val="000000"/>
          <w:szCs w:val="16"/>
        </w:rPr>
        <w:t xml:space="preserve"> poskytnutého </w:t>
      </w:r>
      <w:proofErr w:type="spellStart"/>
      <w:r w:rsidRPr="003A2FA6">
        <w:rPr>
          <w:rFonts w:cs="Arial"/>
          <w:color w:val="000000"/>
          <w:szCs w:val="16"/>
        </w:rPr>
        <w:t>predfinancovania</w:t>
      </w:r>
      <w:proofErr w:type="spellEnd"/>
      <w:r w:rsidRPr="003A2FA6">
        <w:rPr>
          <w:rFonts w:cs="Arial"/>
          <w:color w:val="000000"/>
          <w:szCs w:val="16"/>
        </w:rPr>
        <w:t xml:space="preserve">,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 xml:space="preserve">na sumu nezúčtovaného rozdielu poskytnutého </w:t>
      </w:r>
      <w:proofErr w:type="spellStart"/>
      <w:r w:rsidRPr="003A2FA6">
        <w:rPr>
          <w:rFonts w:cs="Arial"/>
          <w:color w:val="000000"/>
          <w:szCs w:val="16"/>
        </w:rPr>
        <w:t>predfinancovania</w:t>
      </w:r>
      <w:proofErr w:type="spellEnd"/>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3"/>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w:t>
      </w:r>
      <w:proofErr w:type="spellStart"/>
      <w:r w:rsidRPr="003A2FA6">
        <w:t>predfinancovania</w:t>
      </w:r>
      <w:proofErr w:type="spellEnd"/>
      <w:r w:rsidRPr="003A2FA6">
        <w:t>)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w:t>
      </w:r>
      <w:proofErr w:type="spellStart"/>
      <w:r w:rsidRPr="003A2FA6">
        <w:t>predfinancovania</w:t>
      </w:r>
      <w:proofErr w:type="spellEnd"/>
      <w:r w:rsidRPr="003A2FA6">
        <w:t xml:space="preserve">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lastRenderedPageBreak/>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V prípade kombinácie systému zálohových platieb, refundácie a </w:t>
      </w:r>
      <w:proofErr w:type="spellStart"/>
      <w:r w:rsidRPr="003A2FA6">
        <w:t>predfinancovania</w:t>
      </w:r>
      <w:proofErr w:type="spellEnd"/>
      <w:r w:rsidRPr="003A2FA6">
        <w:t xml:space="preserve">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D22203">
      <w:pPr>
        <w:numPr>
          <w:ilvl w:val="0"/>
          <w:numId w:val="134"/>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 xml:space="preserve">kombinácie systému zálohových platieb a systému </w:t>
      </w:r>
      <w:proofErr w:type="spellStart"/>
      <w:r w:rsidRPr="00B416DC">
        <w:rPr>
          <w:u w:val="single"/>
        </w:rPr>
        <w:t>predfinancovania</w:t>
      </w:r>
      <w:proofErr w:type="spellEnd"/>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D22203">
      <w:pPr>
        <w:numPr>
          <w:ilvl w:val="0"/>
          <w:numId w:val="134"/>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 xml:space="preserve">kombinácie systému zálohových platieb a systému </w:t>
      </w:r>
      <w:proofErr w:type="spellStart"/>
      <w:r w:rsidRPr="00B416DC">
        <w:rPr>
          <w:u w:val="single"/>
        </w:rPr>
        <w:t>predfinancovania</w:t>
      </w:r>
      <w:proofErr w:type="spellEnd"/>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lastRenderedPageBreak/>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 ŠR) + </w:t>
      </w:r>
      <w:r w:rsidRPr="00893BFC">
        <w:rPr>
          <w:rFonts w:cs="Arial"/>
        </w:rPr>
        <w:t>∑</w:t>
      </w:r>
      <w:r w:rsidRPr="00B416DC">
        <w:rPr>
          <w:rFonts w:cs="Arial"/>
        </w:rPr>
        <w:t xml:space="preserve"> pozastavené </w:t>
      </w:r>
      <w:proofErr w:type="spellStart"/>
      <w:r w:rsidRPr="00B416DC">
        <w:rPr>
          <w:rFonts w:cs="Arial"/>
        </w:rPr>
        <w:t>ŽoP</w:t>
      </w:r>
      <w:proofErr w:type="spellEnd"/>
      <w:r w:rsidRPr="00B416DC">
        <w:rPr>
          <w:rFonts w:cs="Arial"/>
        </w:rPr>
        <w:t xml:space="preserve">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w:t>
      </w:r>
      <w:r w:rsidRPr="0073389C">
        <w:lastRenderedPageBreak/>
        <w:t>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lastRenderedPageBreak/>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w:t>
      </w:r>
      <w:proofErr w:type="spellStart"/>
      <w:r w:rsidR="009A5D87" w:rsidRPr="009A5D87">
        <w:rPr>
          <w:rFonts w:cs="Arial"/>
          <w:szCs w:val="19"/>
        </w:rPr>
        <w:t>predfinancovania</w:t>
      </w:r>
      <w:proofErr w:type="spellEnd"/>
      <w:r w:rsidR="009A5D87" w:rsidRPr="009A5D87">
        <w:rPr>
          <w:rFonts w:cs="Arial"/>
          <w:szCs w:val="19"/>
        </w:rPr>
        <w:t xml:space="preserve">, a prípadne aj systému refundácie sa zohľadňuje celková výška finančných prostriedkov poskytnutá všetkými využívanými systémami financovania, t. j. suma každej uhradenej žiadosti o platbu prijímateľa sa </w:t>
      </w:r>
      <w:proofErr w:type="spellStart"/>
      <w:r w:rsidR="009A5D87" w:rsidRPr="009A5D87">
        <w:rPr>
          <w:rFonts w:cs="Arial"/>
          <w:szCs w:val="19"/>
        </w:rPr>
        <w:t>napočítava</w:t>
      </w:r>
      <w:proofErr w:type="spellEnd"/>
      <w:r w:rsidR="009A5D87" w:rsidRPr="009A5D87">
        <w:rPr>
          <w:rFonts w:cs="Arial"/>
          <w:szCs w:val="19"/>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 xml:space="preserve">Prostriedky EÚ a ŠR na spolufinancovanie sa prijímateľovi poskytujú na základe žiadosti o platbu. Pre všetky systémy platieb (systém zálohových platieb, systém refundácie, systém </w:t>
      </w:r>
      <w:proofErr w:type="spellStart"/>
      <w:r w:rsidRPr="0073389C">
        <w:t>predfinancovania</w:t>
      </w:r>
      <w:proofErr w:type="spellEnd"/>
      <w:r w:rsidRPr="0073389C">
        <w:t xml:space="preserve">) sa používa jeden formulár </w:t>
      </w:r>
      <w:proofErr w:type="spellStart"/>
      <w:r w:rsidRPr="0073389C">
        <w:t>ŽoP</w:t>
      </w:r>
      <w:proofErr w:type="spellEnd"/>
      <w:r w:rsidRPr="0073389C">
        <w:t xml:space="preserve"> (príloha č.</w:t>
      </w:r>
      <w:r w:rsidR="006E466C" w:rsidRPr="0073389C">
        <w:t xml:space="preserve"> </w:t>
      </w:r>
      <w:r w:rsidR="00D72CCC">
        <w:t>5</w:t>
      </w:r>
      <w:r w:rsidR="00992C96">
        <w:t>a</w:t>
      </w:r>
      <w:r w:rsidRPr="0073389C">
        <w:t xml:space="preserve">). </w:t>
      </w:r>
      <w:proofErr w:type="spellStart"/>
      <w:r w:rsidRPr="0073389C">
        <w:t>ŽoP</w:t>
      </w:r>
      <w:proofErr w:type="spellEnd"/>
      <w:r w:rsidRPr="0073389C">
        <w:t xml:space="preserve"> prijímateľ vypĺňa elektronicky prostredníctvom verejného portálu ITMS2014+. </w:t>
      </w:r>
      <w:r w:rsidR="00992C96">
        <w:t xml:space="preserve">Pokyny k vypĺňaniu </w:t>
      </w:r>
      <w:proofErr w:type="spellStart"/>
      <w:r w:rsidR="00992C96">
        <w:t>ŽoP</w:t>
      </w:r>
      <w:proofErr w:type="spellEnd"/>
      <w:r w:rsidR="00992C96">
        <w:t xml:space="preserve"> tvoria prílohu č. 5b. </w:t>
      </w:r>
      <w:r w:rsidRPr="0073389C">
        <w:t xml:space="preserve">V prípade, ak bude formulár žiadosti vyplnený inak, napr. ručne alebo písacím strojom, takto vyplňované </w:t>
      </w:r>
      <w:proofErr w:type="spellStart"/>
      <w:r w:rsidRPr="0073389C">
        <w:t>ŽoP</w:t>
      </w:r>
      <w:proofErr w:type="spellEnd"/>
      <w:r w:rsidRPr="0073389C">
        <w:t xml:space="preserve">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 xml:space="preserve">Všeobecné pokyny k </w:t>
      </w:r>
      <w:proofErr w:type="spellStart"/>
      <w:r w:rsidRPr="00386AC5">
        <w:rPr>
          <w:b/>
        </w:rPr>
        <w:t>ŽoP</w:t>
      </w:r>
      <w:proofErr w:type="spellEnd"/>
    </w:p>
    <w:p w14:paraId="7A55D0ED" w14:textId="5923ED70" w:rsidR="007A0798" w:rsidRPr="0073389C" w:rsidRDefault="007A0798" w:rsidP="00CF7FC1">
      <w:pPr>
        <w:spacing w:before="120" w:after="120" w:line="288" w:lineRule="auto"/>
        <w:jc w:val="both"/>
      </w:pPr>
      <w:r w:rsidRPr="0073389C">
        <w:t xml:space="preserve">Prijímateľ postupuje pri vytváraní a odosielaní </w:t>
      </w:r>
      <w:proofErr w:type="spellStart"/>
      <w:r w:rsidRPr="0073389C">
        <w:t>ŽoP</w:t>
      </w:r>
      <w:proofErr w:type="spellEnd"/>
      <w:r w:rsidRPr="0073389C">
        <w:t xml:space="preserve"> (platí aj pre monitorovacie údaje</w:t>
      </w:r>
      <w:r w:rsidRPr="0073389C">
        <w:rPr>
          <w:rStyle w:val="Odkaznapoznmkupodiarou"/>
        </w:rPr>
        <w:footnoteReference w:id="74"/>
      </w:r>
      <w:r w:rsidRPr="0073389C">
        <w:t xml:space="preserve">, ktoré sú prílohou </w:t>
      </w:r>
      <w:proofErr w:type="spellStart"/>
      <w:r w:rsidRPr="0073389C">
        <w:t>ŽoP</w:t>
      </w:r>
      <w:proofErr w:type="spellEnd"/>
      <w:r w:rsidRPr="0073389C">
        <w:t xml:space="preserve">)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w:t>
      </w:r>
      <w:proofErr w:type="spellStart"/>
      <w:r w:rsidRPr="0073389C">
        <w:t>ŽoP</w:t>
      </w:r>
      <w:proofErr w:type="spellEnd"/>
      <w:r w:rsidRPr="0073389C">
        <w:t xml:space="preserve">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 xml:space="preserve">spolu s účtovnými dokladmi a podpornou dokumentáciou (jeden rovnopis alebo kópia označená podpisom </w:t>
      </w:r>
      <w:r w:rsidR="00027AB5" w:rsidRPr="0073389C">
        <w:rPr>
          <w:rFonts w:ascii="Arial" w:hAnsi="Arial" w:cs="Arial"/>
          <w:sz w:val="19"/>
          <w:szCs w:val="19"/>
          <w:lang w:val="sk-SK"/>
        </w:rPr>
        <w:lastRenderedPageBreak/>
        <w:t>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 xml:space="preserve">Adresa doručenia </w:t>
      </w:r>
      <w:proofErr w:type="spellStart"/>
      <w:r w:rsidRPr="0073389C">
        <w:rPr>
          <w:lang w:val="sk-SK"/>
        </w:rPr>
        <w:t>ŽoP</w:t>
      </w:r>
      <w:proofErr w:type="spellEnd"/>
      <w:r w:rsidRPr="0073389C">
        <w:rPr>
          <w:lang w:val="sk-SK"/>
        </w:rPr>
        <w:t>:</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5"/>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6"/>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w:t>
      </w:r>
      <w:proofErr w:type="spellStart"/>
      <w:r w:rsidRPr="0073389C">
        <w:t>ŽoP</w:t>
      </w:r>
      <w:proofErr w:type="spellEnd"/>
      <w:r w:rsidRPr="0073389C">
        <w:t xml:space="preserve"> vrátane jej príloh môže dôjsť k dlhšej administrácii </w:t>
      </w:r>
      <w:proofErr w:type="spellStart"/>
      <w:r w:rsidRPr="0073389C">
        <w:t>ŽoP</w:t>
      </w:r>
      <w:proofErr w:type="spellEnd"/>
      <w:r w:rsidRPr="0073389C">
        <w:t xml:space="preserve"> alebo môže byť </w:t>
      </w:r>
      <w:proofErr w:type="spellStart"/>
      <w:r w:rsidRPr="0073389C">
        <w:t>ŽoP</w:t>
      </w:r>
      <w:proofErr w:type="spellEnd"/>
      <w:r w:rsidRPr="0073389C">
        <w:t xml:space="preserve"> zamietnutá, to znamená, že platba bude prijímateľovi poskytnutá oneskorene. Ak prijímateľ určitú časť </w:t>
      </w:r>
      <w:proofErr w:type="spellStart"/>
      <w:r w:rsidRPr="0073389C">
        <w:t>ŽoP</w:t>
      </w:r>
      <w:proofErr w:type="spellEnd"/>
      <w:r w:rsidRPr="0073389C">
        <w:t xml:space="preserve"> nevyplňuje, príslušne políčko ostane prázdne. </w:t>
      </w:r>
      <w:r w:rsidRPr="0073389C">
        <w:rPr>
          <w:b/>
        </w:rPr>
        <w:t>Všetky údaje uvede</w:t>
      </w:r>
      <w:r w:rsidR="005A28B2" w:rsidRPr="0073389C">
        <w:rPr>
          <w:b/>
        </w:rPr>
        <w:t xml:space="preserve">né v </w:t>
      </w:r>
      <w:proofErr w:type="spellStart"/>
      <w:r w:rsidR="005A28B2" w:rsidRPr="0073389C">
        <w:rPr>
          <w:b/>
        </w:rPr>
        <w:t>ŽoP</w:t>
      </w:r>
      <w:proofErr w:type="spellEnd"/>
      <w:r w:rsidR="005A28B2" w:rsidRPr="0073389C">
        <w:rPr>
          <w:b/>
        </w:rPr>
        <w:t xml:space="preserve">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w:t>
      </w:r>
      <w:proofErr w:type="spellStart"/>
      <w:r w:rsidRPr="0073389C">
        <w:rPr>
          <w:rFonts w:ascii="Arial" w:hAnsi="Arial"/>
          <w:sz w:val="19"/>
          <w:szCs w:val="19"/>
          <w:lang w:val="sk-SK"/>
        </w:rPr>
        <w:t>ŽoP</w:t>
      </w:r>
      <w:proofErr w:type="spellEnd"/>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uvedie prijímateľ v „Zozname všeobecných príloh“ (napr. prezenčné listiny, pracovné výkazy, sumarizačné hárky, faktúry, zmluvy, preberacie protokoly a pod.). Zoznam všeobecných príloh k výdavkom zahrnutým do </w:t>
      </w:r>
      <w:proofErr w:type="spellStart"/>
      <w:r w:rsidR="007A2C93">
        <w:rPr>
          <w:rFonts w:ascii="Arial" w:hAnsi="Arial" w:cs="Arial"/>
          <w:sz w:val="19"/>
          <w:szCs w:val="19"/>
          <w:lang w:val="sk-SK"/>
        </w:rPr>
        <w:t>ŽoP</w:t>
      </w:r>
      <w:proofErr w:type="spellEnd"/>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je však povinný označiť všetky dokumenty priložené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lomítkom</w:t>
      </w:r>
      <w:proofErr w:type="spellEnd"/>
      <w:r w:rsidRPr="0073389C">
        <w:rPr>
          <w:rFonts w:ascii="Arial" w:hAnsi="Arial" w:cs="Arial"/>
          <w:sz w:val="19"/>
          <w:szCs w:val="19"/>
          <w:lang w:val="sk-SK"/>
        </w:rPr>
        <w:t xml:space="preserve"> sa uvedie príslušné poradové číslo výdavku uvedeného v Zozname deklarovaných výdavkov</w:t>
      </w:r>
      <w:r w:rsidR="00914914" w:rsidRPr="0073389C">
        <w:rPr>
          <w:rFonts w:ascii="Arial" w:hAnsi="Arial" w:cs="Arial"/>
          <w:sz w:val="19"/>
          <w:szCs w:val="19"/>
          <w:lang w:val="sk-SK"/>
        </w:rPr>
        <w:t xml:space="preserve">, za druhým </w:t>
      </w:r>
      <w:proofErr w:type="spellStart"/>
      <w:r w:rsidR="00914914" w:rsidRPr="0073389C">
        <w:rPr>
          <w:rFonts w:ascii="Arial" w:hAnsi="Arial" w:cs="Arial"/>
          <w:sz w:val="19"/>
          <w:szCs w:val="19"/>
          <w:lang w:val="sk-SK"/>
        </w:rPr>
        <w:t>lomítkom</w:t>
      </w:r>
      <w:proofErr w:type="spellEnd"/>
      <w:r w:rsidR="00914914" w:rsidRPr="0073389C">
        <w:rPr>
          <w:rFonts w:ascii="Arial" w:hAnsi="Arial" w:cs="Arial"/>
          <w:sz w:val="19"/>
          <w:szCs w:val="19"/>
          <w:lang w:val="sk-SK"/>
        </w:rPr>
        <w:t xml:space="preserve">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lastRenderedPageBreak/>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5" w:name="_Toc410907861"/>
      <w:bookmarkStart w:id="66" w:name="_Toc440372875"/>
      <w:bookmarkStart w:id="67" w:name="_Toc440636386"/>
      <w:r w:rsidRPr="0073389C">
        <w:rPr>
          <w:caps/>
          <w:lang w:val="sk-SK" w:eastAsia="cs-CZ"/>
        </w:rPr>
        <w:t>Ú</w:t>
      </w:r>
      <w:r w:rsidRPr="0073389C">
        <w:rPr>
          <w:lang w:val="sk-SK" w:eastAsia="cs-CZ"/>
        </w:rPr>
        <w:t>čtovné doklady a ich prílohy</w:t>
      </w:r>
      <w:bookmarkEnd w:id="65"/>
      <w:bookmarkEnd w:id="66"/>
      <w:bookmarkEnd w:id="67"/>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7"/>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8" w:name="_Toc317864902"/>
      <w:bookmarkStart w:id="69" w:name="_Toc317865114"/>
      <w:bookmarkStart w:id="70" w:name="_Toc317865267"/>
      <w:bookmarkStart w:id="71" w:name="_Toc317865410"/>
      <w:bookmarkStart w:id="72" w:name="_Toc317865549"/>
      <w:bookmarkStart w:id="73" w:name="_Toc317865688"/>
      <w:bookmarkStart w:id="74" w:name="_Toc317866058"/>
      <w:bookmarkStart w:id="75" w:name="_Toc317866203"/>
      <w:bookmarkStart w:id="76" w:name="_Toc317866305"/>
      <w:bookmarkStart w:id="77" w:name="_Toc317866470"/>
      <w:bookmarkStart w:id="78" w:name="_Toc317866572"/>
      <w:bookmarkStart w:id="79" w:name="_Toc317866789"/>
      <w:bookmarkStart w:id="80" w:name="_Toc329084085"/>
      <w:bookmarkEnd w:id="68"/>
      <w:bookmarkEnd w:id="69"/>
      <w:bookmarkEnd w:id="70"/>
      <w:bookmarkEnd w:id="71"/>
      <w:bookmarkEnd w:id="72"/>
      <w:bookmarkEnd w:id="73"/>
      <w:bookmarkEnd w:id="74"/>
      <w:bookmarkEnd w:id="75"/>
      <w:bookmarkEnd w:id="76"/>
      <w:bookmarkEnd w:id="77"/>
      <w:bookmarkEnd w:id="78"/>
      <w:bookmarkEnd w:id="79"/>
      <w:bookmarkEnd w:id="80"/>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8"/>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1"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1"/>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lastRenderedPageBreak/>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2"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2"/>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3"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4" w:name="_Toc417050114"/>
      <w:bookmarkStart w:id="85" w:name="_Toc417155861"/>
      <w:bookmarkStart w:id="86" w:name="_Toc417156080"/>
      <w:bookmarkStart w:id="87" w:name="_Toc417050126"/>
      <w:bookmarkStart w:id="88" w:name="_Toc417155873"/>
      <w:bookmarkStart w:id="89" w:name="_Toc417156092"/>
      <w:bookmarkEnd w:id="84"/>
      <w:bookmarkEnd w:id="85"/>
      <w:bookmarkEnd w:id="86"/>
      <w:bookmarkEnd w:id="87"/>
      <w:bookmarkEnd w:id="88"/>
      <w:bookmarkEnd w:id="89"/>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9"/>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90" w:name="_Toc317864930"/>
      <w:bookmarkStart w:id="91" w:name="_Toc317865142"/>
      <w:bookmarkStart w:id="92" w:name="_Toc317865295"/>
      <w:bookmarkStart w:id="93" w:name="_Toc317865438"/>
      <w:bookmarkStart w:id="94" w:name="_Toc317865577"/>
      <w:bookmarkStart w:id="95" w:name="_Toc317865703"/>
      <w:bookmarkStart w:id="96" w:name="_Toc317866072"/>
      <w:bookmarkStart w:id="97" w:name="_Toc317866217"/>
      <w:bookmarkStart w:id="98" w:name="_Toc317866319"/>
      <w:bookmarkStart w:id="99" w:name="_Toc317866484"/>
      <w:bookmarkStart w:id="100" w:name="_Toc317866586"/>
      <w:bookmarkStart w:id="101" w:name="_Toc317866803"/>
      <w:bookmarkStart w:id="102" w:name="_Toc329084100"/>
      <w:bookmarkStart w:id="103" w:name="_Toc410905147"/>
      <w:bookmarkStart w:id="104" w:name="_Toc410907875"/>
      <w:bookmarkStart w:id="105" w:name="_Toc410910215"/>
      <w:bookmarkStart w:id="106" w:name="_Toc413415834"/>
      <w:bookmarkStart w:id="107" w:name="_Toc413830211"/>
      <w:bookmarkStart w:id="108" w:name="_Toc413833999"/>
      <w:bookmarkStart w:id="109" w:name="_Toc413834102"/>
      <w:bookmarkStart w:id="110" w:name="_Toc415130210"/>
      <w:bookmarkStart w:id="111" w:name="_Toc415155540"/>
      <w:bookmarkStart w:id="112" w:name="_Toc417050140"/>
      <w:bookmarkStart w:id="113" w:name="_Toc417155887"/>
      <w:bookmarkStart w:id="114" w:name="_Toc417156106"/>
      <w:bookmarkEnd w:id="83"/>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73389C">
        <w:rPr>
          <w:color w:val="000000"/>
          <w:lang w:eastAsia="cs-CZ"/>
        </w:rPr>
        <w:t>ŽoP</w:t>
      </w:r>
      <w:proofErr w:type="spellEnd"/>
      <w:r w:rsidRPr="0073389C">
        <w:rPr>
          <w:color w:val="000000"/>
          <w:lang w:eastAsia="cs-CZ"/>
        </w:rPr>
        <w:t xml:space="preserve">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w:t>
      </w:r>
      <w:proofErr w:type="spellStart"/>
      <w:r w:rsidRPr="0073389C">
        <w:rPr>
          <w:color w:val="000000"/>
          <w:lang w:eastAsia="cs-CZ"/>
        </w:rPr>
        <w:t>predfinancovania</w:t>
      </w:r>
      <w:proofErr w:type="spellEnd"/>
      <w:r w:rsidRPr="0073389C">
        <w:rPr>
          <w:color w:val="000000"/>
          <w:lang w:eastAsia="cs-CZ"/>
        </w:rPr>
        <w:t xml:space="preserve">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w:t>
      </w:r>
      <w:proofErr w:type="spellStart"/>
      <w:r w:rsidRPr="0073389C">
        <w:rPr>
          <w:color w:val="000000"/>
          <w:lang w:eastAsia="cs-CZ"/>
        </w:rPr>
        <w:t>ŽoP</w:t>
      </w:r>
      <w:proofErr w:type="spellEnd"/>
      <w:r w:rsidRPr="0073389C">
        <w:rPr>
          <w:color w:val="000000"/>
          <w:lang w:eastAsia="cs-CZ"/>
        </w:rPr>
        <w:t xml:space="preserve"> typu </w:t>
      </w:r>
      <w:proofErr w:type="spellStart"/>
      <w:r w:rsidRPr="0073389C">
        <w:rPr>
          <w:color w:val="000000"/>
          <w:lang w:eastAsia="cs-CZ"/>
        </w:rPr>
        <w:t>predfinancovanie</w:t>
      </w:r>
      <w:proofErr w:type="spellEnd"/>
      <w:r w:rsidRPr="0073389C">
        <w:rPr>
          <w:color w:val="000000"/>
          <w:lang w:eastAsia="cs-CZ"/>
        </w:rPr>
        <w:t xml:space="preserv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w:t>
      </w:r>
      <w:proofErr w:type="spellStart"/>
      <w:r w:rsidRPr="0073389C">
        <w:rPr>
          <w:color w:val="000000"/>
          <w:lang w:eastAsia="cs-CZ"/>
        </w:rPr>
        <w:t>ŽoP</w:t>
      </w:r>
      <w:proofErr w:type="spellEnd"/>
      <w:r w:rsidRPr="0073389C">
        <w:rPr>
          <w:color w:val="000000"/>
          <w:lang w:eastAsia="cs-CZ"/>
        </w:rPr>
        <w:t xml:space="preserve">;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w:t>
      </w:r>
      <w:proofErr w:type="spellStart"/>
      <w:r w:rsidRPr="0073389C">
        <w:rPr>
          <w:color w:val="000000"/>
          <w:lang w:eastAsia="cs-CZ"/>
        </w:rPr>
        <w:t>ŽoP</w:t>
      </w:r>
      <w:proofErr w:type="spellEnd"/>
      <w:r w:rsidRPr="0073389C">
        <w:rPr>
          <w:color w:val="000000"/>
          <w:lang w:eastAsia="cs-CZ"/>
        </w:rPr>
        <w:t xml:space="preserve"> v prípade </w:t>
      </w:r>
      <w:proofErr w:type="spellStart"/>
      <w:r w:rsidRPr="0073389C">
        <w:rPr>
          <w:color w:val="000000"/>
          <w:lang w:eastAsia="cs-CZ"/>
        </w:rPr>
        <w:t>ŽoP</w:t>
      </w:r>
      <w:proofErr w:type="spellEnd"/>
      <w:r w:rsidRPr="0073389C">
        <w:rPr>
          <w:color w:val="000000"/>
          <w:lang w:eastAsia="cs-CZ"/>
        </w:rPr>
        <w:t xml:space="preserve"> typu refundácia, záverečná, zúčtovanie </w:t>
      </w:r>
      <w:proofErr w:type="spellStart"/>
      <w:r w:rsidRPr="0073389C">
        <w:rPr>
          <w:color w:val="000000"/>
          <w:lang w:eastAsia="cs-CZ"/>
        </w:rPr>
        <w:t>predfinancovania</w:t>
      </w:r>
      <w:proofErr w:type="spellEnd"/>
      <w:r w:rsidRPr="0073389C">
        <w:rPr>
          <w:color w:val="000000"/>
          <w:lang w:eastAsia="cs-CZ"/>
        </w:rPr>
        <w:t xml:space="preserve">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5"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 xml:space="preserve">rijímateľ  v rámci dokumentácie </w:t>
      </w:r>
      <w:proofErr w:type="spellStart"/>
      <w:r w:rsidRPr="0073389C">
        <w:rPr>
          <w:lang w:eastAsia="cs-CZ"/>
        </w:rPr>
        <w:t>ŽoP</w:t>
      </w:r>
      <w:proofErr w:type="spellEnd"/>
      <w:r w:rsidRPr="0073389C">
        <w:rPr>
          <w:lang w:eastAsia="cs-CZ"/>
        </w:rPr>
        <w:t xml:space="preserve"> predloží:</w:t>
      </w:r>
      <w:bookmarkEnd w:id="115"/>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w:t>
      </w:r>
      <w:proofErr w:type="spellStart"/>
      <w:r w:rsidRPr="0073389C">
        <w:rPr>
          <w:lang w:eastAsia="cs-CZ"/>
        </w:rPr>
        <w:t>faktoringová</w:t>
      </w:r>
      <w:proofErr w:type="spellEnd"/>
      <w:r w:rsidRPr="0073389C">
        <w:rPr>
          <w:lang w:eastAsia="cs-CZ"/>
        </w:rPr>
        <w:t xml:space="preserve">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jednoznačnú špecifikáciu postupcu a postupníka,  postúpenej pohľadávky, jej výšku a číslo bankového účtu postupníka, na ktoré je prijímateľ povinný uhradiť záväzok vyplývajúci z faktúry, ktorá je predmetom </w:t>
      </w:r>
      <w:proofErr w:type="spellStart"/>
      <w:r w:rsidRPr="0073389C">
        <w:rPr>
          <w:lang w:eastAsia="cs-CZ"/>
        </w:rPr>
        <w:t>ŽoP</w:t>
      </w:r>
      <w:proofErr w:type="spellEnd"/>
      <w:r w:rsidRPr="0073389C">
        <w:rPr>
          <w:lang w:eastAsia="cs-CZ"/>
        </w:rPr>
        <w:t>.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w:t>
      </w:r>
      <w:proofErr w:type="spellStart"/>
      <w:r w:rsidRPr="0073389C">
        <w:t>ŽoP</w:t>
      </w:r>
      <w:proofErr w:type="spellEnd"/>
      <w:r w:rsidRPr="0073389C">
        <w:t>.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Pr="0073389C">
        <w:rPr>
          <w:rStyle w:val="Odkaznapoznmkupodiarou"/>
          <w:rFonts w:cs="Arial"/>
          <w:b/>
          <w:bCs/>
          <w:sz w:val="19"/>
          <w:szCs w:val="19"/>
          <w:lang w:val="sk-SK"/>
        </w:rPr>
        <w:footnoteReference w:id="80"/>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1"/>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82"/>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83"/>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4"/>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lastRenderedPageBreak/>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0D31D5EA" w14:textId="2A16DADB" w:rsidR="00335736" w:rsidRPr="00C07DDC" w:rsidRDefault="00335736" w:rsidP="00DB1B99">
      <w:pPr>
        <w:pStyle w:val="Bulletslevel1"/>
        <w:numPr>
          <w:ilvl w:val="0"/>
          <w:numId w:val="0"/>
        </w:numPr>
        <w:spacing w:after="120" w:line="288" w:lineRule="auto"/>
        <w:jc w:val="both"/>
        <w:rPr>
          <w:lang w:val="sk-SK"/>
        </w:rPr>
      </w:pPr>
      <w:r w:rsidRPr="00C07DDC">
        <w:rPr>
          <w:lang w:val="sk-SK"/>
        </w:rPr>
        <w:t xml:space="preserve">V prípade, ak prijímateľ </w:t>
      </w:r>
      <w:r w:rsidRPr="00DB1B99">
        <w:rPr>
          <w:lang w:val="sk-SK"/>
        </w:rPr>
        <w:t>disponuje</w:t>
      </w:r>
      <w:r w:rsidR="00FE41F1" w:rsidRPr="00DB1B99">
        <w:rPr>
          <w:lang w:val="sk-SK"/>
        </w:rPr>
        <w:t xml:space="preserve"> </w:t>
      </w:r>
      <w:r w:rsidRPr="00DB1B99">
        <w:rPr>
          <w:lang w:val="sk-SK"/>
        </w:rPr>
        <w:t>výstupmi z dochádzkového systému s podrobným prehľadom príchodov a odchodov zamestnanca, prehľadom prekážok v práci, so zaznamenanými dovolenkami a pod.</w:t>
      </w:r>
      <w:r w:rsidR="00725383" w:rsidRPr="00DB1B99">
        <w:rPr>
          <w:lang w:val="sk-SK"/>
        </w:rPr>
        <w:t xml:space="preserve">, môže prijímateľ týmto výstupom nahradiť </w:t>
      </w:r>
      <w:r w:rsidR="00697310" w:rsidRPr="00DB1B99">
        <w:rPr>
          <w:lang w:val="sk-SK"/>
        </w:rPr>
        <w:t xml:space="preserve">časť „Počet odpracovaných hodín za jednotlivé dni“ </w:t>
      </w:r>
      <w:r w:rsidR="00FE41F1" w:rsidRPr="00DB1B99">
        <w:rPr>
          <w:lang w:val="sk-SK"/>
        </w:rPr>
        <w:t xml:space="preserve">vo </w:t>
      </w:r>
      <w:r w:rsidRPr="00DB1B99">
        <w:rPr>
          <w:lang w:val="sk-SK"/>
        </w:rPr>
        <w:t>formulár</w:t>
      </w:r>
      <w:r w:rsidR="00FE41F1" w:rsidRPr="00DB1B99">
        <w:rPr>
          <w:lang w:val="sk-SK"/>
        </w:rPr>
        <w:t>i</w:t>
      </w:r>
      <w:r w:rsidRPr="00DB1B99">
        <w:rPr>
          <w:lang w:val="sk-SK"/>
        </w:rPr>
        <w:t xml:space="preserve"> zjednodušeného pracovného výkazu (príloha č. 6)</w:t>
      </w:r>
      <w:r w:rsidR="00FE41F1" w:rsidRPr="00DB1B99">
        <w:rPr>
          <w:lang w:val="sk-SK"/>
        </w:rPr>
        <w:t>.</w:t>
      </w:r>
      <w:r w:rsidRPr="00DB1B99">
        <w:rPr>
          <w:lang w:val="sk-SK"/>
        </w:rPr>
        <w:t xml:space="preserve"> Ostatné údaje vo formulári zjednodušeného pracovného výkazu je prijímateľ povinný vyp</w:t>
      </w:r>
      <w:r w:rsidR="00864E30" w:rsidRPr="00DB1B99">
        <w:rPr>
          <w:lang w:val="sk-SK"/>
        </w:rPr>
        <w:t>ĺ</w:t>
      </w:r>
      <w:r w:rsidRPr="00DB1B99">
        <w:rPr>
          <w:lang w:val="sk-SK"/>
        </w:rPr>
        <w:t>ňať v súlade s návodom na používanie pracovného výkazu, ktorý je súčasťou samotného formulára.</w:t>
      </w:r>
      <w:r w:rsidR="00FE41F1" w:rsidRPr="00DB1B99">
        <w:rPr>
          <w:lang w:val="sk-SK"/>
        </w:rPr>
        <w:t xml:space="preserve"> Zjednodušený pracovný výkaz a výstup z dochádzkového systému s podrobným prehľadom musí byť podpísaný zamestnancom a štatutárnym orgánom prijímateľa </w:t>
      </w:r>
      <w:r w:rsidR="000D0B21" w:rsidRPr="00DB1B99">
        <w:rPr>
          <w:lang w:val="sk-SK"/>
        </w:rPr>
        <w:t xml:space="preserve">(zamestnávateľa) </w:t>
      </w:r>
      <w:r w:rsidR="00FE41F1" w:rsidRPr="00DB1B99">
        <w:rPr>
          <w:lang w:val="sk-SK"/>
        </w:rPr>
        <w:t xml:space="preserve">resp. ním </w:t>
      </w:r>
      <w:r w:rsidR="000D0B21" w:rsidRPr="00DB1B99">
        <w:rPr>
          <w:lang w:val="sk-SK"/>
        </w:rPr>
        <w:t>splnomocnenou</w:t>
      </w:r>
      <w:r w:rsidR="00FE41F1" w:rsidRPr="00DB1B99">
        <w:rPr>
          <w:lang w:val="sk-SK"/>
        </w:rPr>
        <w:t xml:space="preserve"> osobou a musí byť predložený súčasne a ako príloha predkladaného zjednodušeného pracovného výkazu.</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5"/>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86"/>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7"/>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 xml:space="preserve">prijímateľ </w:t>
      </w:r>
      <w:r w:rsidR="009D7F63" w:rsidRPr="00167090">
        <w:rPr>
          <w:b/>
          <w:lang w:val="sk-SK"/>
        </w:rPr>
        <w:lastRenderedPageBreak/>
        <w:t>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88"/>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lastRenderedPageBreak/>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9"/>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90"/>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lastRenderedPageBreak/>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1"/>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lastRenderedPageBreak/>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w:t>
      </w:r>
      <w:proofErr w:type="spellStart"/>
      <w:r w:rsidRPr="0073389C">
        <w:rPr>
          <w:rFonts w:ascii="Arial" w:hAnsi="Arial" w:cs="Arial"/>
          <w:b/>
          <w:sz w:val="19"/>
          <w:szCs w:val="19"/>
          <w:lang w:val="sk-SK"/>
        </w:rPr>
        <w:t>ŽoP</w:t>
      </w:r>
      <w:proofErr w:type="spellEnd"/>
      <w:r w:rsidRPr="0073389C">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 xml:space="preserve">zahraničným expertom (per </w:t>
      </w:r>
      <w:proofErr w:type="spellStart"/>
      <w:r>
        <w:rPr>
          <w:rFonts w:ascii="Arial" w:hAnsi="Arial" w:cs="Arial"/>
          <w:b/>
          <w:color w:val="auto"/>
          <w:sz w:val="19"/>
          <w:szCs w:val="19"/>
          <w:lang w:val="sk-SK"/>
        </w:rPr>
        <w:t>diems</w:t>
      </w:r>
      <w:proofErr w:type="spellEnd"/>
      <w:r>
        <w:rPr>
          <w:rFonts w:ascii="Arial" w:hAnsi="Arial" w:cs="Arial"/>
          <w:b/>
          <w:color w:val="auto"/>
          <w:sz w:val="19"/>
          <w:szCs w:val="19"/>
          <w:lang w:val="sk-SK"/>
        </w:rPr>
        <w:t>)</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 xml:space="preserve">V ďalších </w:t>
      </w:r>
      <w:proofErr w:type="spellStart"/>
      <w:r w:rsidRPr="00BA3ECA">
        <w:rPr>
          <w:rFonts w:ascii="Arial" w:hAnsi="Arial" w:cs="Arial"/>
          <w:b/>
          <w:sz w:val="19"/>
          <w:szCs w:val="19"/>
          <w:lang w:val="sk-SK"/>
        </w:rPr>
        <w:t>ŽoP</w:t>
      </w:r>
      <w:proofErr w:type="spellEnd"/>
      <w:r w:rsidRPr="00BA3ECA">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2"/>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3"/>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lastRenderedPageBreak/>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4"/>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5"/>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w:t>
      </w:r>
      <w:r w:rsidRPr="0073389C">
        <w:rPr>
          <w:rFonts w:ascii="Arial" w:hAnsi="Arial" w:cs="Arial"/>
          <w:color w:val="auto"/>
          <w:sz w:val="19"/>
          <w:szCs w:val="19"/>
          <w:lang w:val="sk-SK"/>
        </w:rPr>
        <w:lastRenderedPageBreak/>
        <w:t>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w:t>
      </w:r>
      <w:proofErr w:type="spellStart"/>
      <w:r w:rsidRPr="0073389C">
        <w:t>ŽoP</w:t>
      </w:r>
      <w:proofErr w:type="spellEnd"/>
      <w:r w:rsidRPr="0073389C">
        <w:t xml:space="preserve">,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6" w:name="_Toc410907876"/>
      <w:r>
        <w:rPr>
          <w:lang w:val="sk-SK"/>
        </w:rPr>
        <w:lastRenderedPageBreak/>
        <w:t xml:space="preserve"> </w:t>
      </w:r>
      <w:bookmarkStart w:id="117" w:name="_Toc440372876"/>
      <w:bookmarkStart w:id="118" w:name="_Toc440636387"/>
      <w:r w:rsidR="009D7F63" w:rsidRPr="0073389C">
        <w:rPr>
          <w:lang w:val="sk-SK"/>
        </w:rPr>
        <w:t>Nezrovnalosti a vysporiadanie finančných vzťahov</w:t>
      </w:r>
      <w:bookmarkEnd w:id="116"/>
      <w:bookmarkEnd w:id="117"/>
      <w:bookmarkEnd w:id="118"/>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99542E">
      <w:pPr>
        <w:numPr>
          <w:ilvl w:val="0"/>
          <w:numId w:val="93"/>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9542E">
      <w:pPr>
        <w:numPr>
          <w:ilvl w:val="0"/>
          <w:numId w:val="93"/>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xml:space="preserve">( ďalej aj ako </w:t>
      </w:r>
      <w:proofErr w:type="spellStart"/>
      <w:r>
        <w:t>ŽoV</w:t>
      </w:r>
      <w:proofErr w:type="spellEnd"/>
      <w:r>
        <w:t xml:space="preserve"> ).</w:t>
      </w:r>
    </w:p>
    <w:p w14:paraId="36C09C85" w14:textId="7CB47B95" w:rsidR="00AB6EC5" w:rsidRDefault="00AB6EC5" w:rsidP="009D0EE3">
      <w:pPr>
        <w:spacing w:before="60" w:after="60" w:line="288" w:lineRule="auto"/>
        <w:jc w:val="both"/>
      </w:pPr>
      <w:r w:rsidRPr="00C059AD">
        <w:lastRenderedPageBreak/>
        <w:t xml:space="preserve">Prijímateľ </w:t>
      </w:r>
      <w:r w:rsidR="0076410A" w:rsidRPr="00C059AD">
        <w:t>sa zaväzuje</w:t>
      </w:r>
      <w:r w:rsidRPr="00C059AD">
        <w:t xml:space="preserve"> vrátiť NFP alebo jeho časť uvedený v </w:t>
      </w:r>
      <w:proofErr w:type="spellStart"/>
      <w:r w:rsidRPr="00C059AD">
        <w:t>ŽoV</w:t>
      </w:r>
      <w:proofErr w:type="spellEnd"/>
      <w:r w:rsidRPr="00C059AD">
        <w:t xml:space="preserve"> do 60 dní odo dňa </w:t>
      </w:r>
      <w:r w:rsidR="0076410A" w:rsidRPr="00C059AD">
        <w:t>doručenia</w:t>
      </w:r>
      <w:r w:rsidRPr="00C059AD">
        <w:t xml:space="preserve"> </w:t>
      </w:r>
      <w:proofErr w:type="spellStart"/>
      <w:r w:rsidRPr="00C059AD">
        <w:t>ŽoV</w:t>
      </w:r>
      <w:proofErr w:type="spellEnd"/>
      <w:r w:rsidRPr="00C059AD">
        <w:t xml:space="preserve">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lastRenderedPageBreak/>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proofErr w:type="spellStart"/>
      <w:r>
        <w:t>ŽoV</w:t>
      </w:r>
      <w:proofErr w:type="spellEnd"/>
      <w:r>
        <w:t xml:space="preserve">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aktuálne vytlačeným ELUR-</w:t>
      </w:r>
      <w:proofErr w:type="spellStart"/>
      <w:r>
        <w:t>om</w:t>
      </w:r>
      <w:proofErr w:type="spellEnd"/>
      <w:r>
        <w:t xml:space="preserve">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 xml:space="preserve">sa považujú za </w:t>
      </w:r>
      <w:proofErr w:type="spellStart"/>
      <w:r w:rsidRPr="0073389C">
        <w:t>nevysporiadané</w:t>
      </w:r>
      <w:proofErr w:type="spellEnd"/>
      <w:r w:rsidRPr="0073389C">
        <w:t>.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w:t>
      </w:r>
      <w:r w:rsidR="00874D3F">
        <w:lastRenderedPageBreak/>
        <w:t>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19"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lastRenderedPageBreak/>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9"/>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w:t>
      </w:r>
      <w:proofErr w:type="spellStart"/>
      <w:r w:rsidRPr="00C67387">
        <w:rPr>
          <w:rFonts w:cs="Arial"/>
          <w:bCs/>
          <w:szCs w:val="19"/>
        </w:rPr>
        <w:t>predfinancovania</w:t>
      </w:r>
      <w:proofErr w:type="spellEnd"/>
      <w:r w:rsidRPr="00C67387">
        <w:rPr>
          <w:rFonts w:cs="Arial"/>
          <w:bCs/>
          <w:szCs w:val="19"/>
        </w:rPr>
        <w:t xml:space="preserve">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w:t>
      </w:r>
      <w:proofErr w:type="spellStart"/>
      <w:r w:rsidRPr="00C67387">
        <w:rPr>
          <w:rFonts w:cs="Arial"/>
          <w:bCs/>
          <w:szCs w:val="19"/>
        </w:rPr>
        <w:t>t.j</w:t>
      </w:r>
      <w:proofErr w:type="spellEnd"/>
      <w:r w:rsidRPr="00C67387">
        <w:rPr>
          <w:rFonts w:cs="Arial"/>
          <w:bCs/>
          <w:szCs w:val="19"/>
        </w:rPr>
        <w:t>.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za </w:t>
      </w:r>
      <w:proofErr w:type="spellStart"/>
      <w:r w:rsidRPr="00C67387">
        <w:rPr>
          <w:rFonts w:cs="Arial"/>
          <w:bCs/>
          <w:szCs w:val="19"/>
        </w:rPr>
        <w:t>nevysporiadané</w:t>
      </w:r>
      <w:proofErr w:type="spellEnd"/>
      <w:r w:rsidRPr="00C67387">
        <w:rPr>
          <w:rFonts w:cs="Arial"/>
          <w:bCs/>
          <w:szCs w:val="19"/>
        </w:rPr>
        <w:t>.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lastRenderedPageBreak/>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20" w:name="_Toc410905149"/>
      <w:bookmarkStart w:id="121" w:name="_Toc410907877"/>
      <w:bookmarkStart w:id="122" w:name="_Toc440372877"/>
      <w:bookmarkStart w:id="123" w:name="_Toc440636388"/>
      <w:bookmarkEnd w:id="120"/>
      <w:r w:rsidRPr="0073389C">
        <w:rPr>
          <w:lang w:val="sk-SK"/>
        </w:rPr>
        <w:t>Verejné obstarávanie</w:t>
      </w:r>
      <w:bookmarkEnd w:id="121"/>
      <w:bookmarkEnd w:id="122"/>
      <w:bookmarkEnd w:id="123"/>
    </w:p>
    <w:p w14:paraId="7A55D246" w14:textId="738F16D2" w:rsidR="009D7F63" w:rsidRPr="0073389C" w:rsidRDefault="009D7F63" w:rsidP="00A10CB2">
      <w:pPr>
        <w:autoSpaceDE w:val="0"/>
        <w:autoSpaceDN w:val="0"/>
        <w:adjustRightInd w:val="0"/>
        <w:spacing w:before="120" w:after="120" w:line="288" w:lineRule="auto"/>
        <w:jc w:val="both"/>
      </w:pPr>
      <w:bookmarkStart w:id="124" w:name="p22-2-a"/>
      <w:bookmarkStart w:id="125" w:name="p23-5"/>
      <w:bookmarkStart w:id="126" w:name="p23-6"/>
      <w:bookmarkStart w:id="127" w:name="p24"/>
      <w:bookmarkStart w:id="128" w:name="_Toc409190739"/>
      <w:bookmarkStart w:id="129" w:name="_Toc360031225"/>
      <w:bookmarkEnd w:id="124"/>
      <w:bookmarkEnd w:id="125"/>
      <w:bookmarkEnd w:id="126"/>
      <w:bookmarkEnd w:id="127"/>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96"/>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7"/>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w:t>
      </w:r>
      <w:proofErr w:type="spellStart"/>
      <w:r w:rsidRPr="00124F19">
        <w:t>t.j</w:t>
      </w:r>
      <w:proofErr w:type="spellEnd"/>
      <w:r w:rsidRPr="00124F19">
        <w:t xml:space="preserve">.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w:t>
      </w:r>
      <w:proofErr w:type="spellStart"/>
      <w:r w:rsidRPr="00A737D2">
        <w:t>Z.z</w:t>
      </w:r>
      <w:proofErr w:type="spellEnd"/>
      <w:r w:rsidRPr="00A737D2">
        <w:t xml:space="preserve">. o verejnom obstarávaní a o zmene a doplnení niektorých zákonov, účinné v čase </w:t>
      </w:r>
      <w:r w:rsidR="00D519DF">
        <w:t xml:space="preserve">odoslania oznámenia o vyhlásení verejného obstarávania, výzvy na predkladanie ponúk do vestníka ÚVO na uverejnenie, zverejnenia zákazky na elektronickom trhovisku, </w:t>
      </w:r>
      <w:proofErr w:type="spellStart"/>
      <w:r w:rsidR="00D519DF">
        <w:t>resp</w:t>
      </w:r>
      <w:proofErr w:type="spellEnd"/>
      <w:r w:rsidR="00D519DF">
        <w:t xml:space="preserve">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30" w:name="_Toc440372878"/>
      <w:bookmarkStart w:id="131" w:name="_Toc440636389"/>
      <w:r w:rsidRPr="0073389C">
        <w:rPr>
          <w:rFonts w:cs="Arial"/>
          <w:lang w:val="sk-SK"/>
        </w:rPr>
        <w:t>Plán obstarávaní</w:t>
      </w:r>
      <w:bookmarkEnd w:id="128"/>
      <w:bookmarkEnd w:id="129"/>
      <w:bookmarkEnd w:id="130"/>
      <w:bookmarkEnd w:id="131"/>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w:t>
      </w:r>
      <w:proofErr w:type="spellStart"/>
      <w:r w:rsidR="00D72FDB" w:rsidRPr="00D72FDB">
        <w:t>ante</w:t>
      </w:r>
      <w:proofErr w:type="spellEnd"/>
      <w:r w:rsidR="00D72FDB" w:rsidRPr="00D72FDB">
        <w:t xml:space="preserve"> kontrola, druhá ex-</w:t>
      </w:r>
      <w:proofErr w:type="spellStart"/>
      <w:r w:rsidR="00D72FDB" w:rsidRPr="00D72FDB">
        <w:t>ante</w:t>
      </w:r>
      <w:proofErr w:type="spellEnd"/>
      <w:r w:rsidR="00D72FDB" w:rsidRPr="00D72FDB">
        <w:t xml:space="preserv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2" w:name="_Toc359942925"/>
      <w:bookmarkStart w:id="133" w:name="_Toc359943221"/>
      <w:bookmarkStart w:id="134" w:name="_Toc359943517"/>
      <w:bookmarkStart w:id="135" w:name="_Toc359943819"/>
      <w:bookmarkStart w:id="136" w:name="_Toc359944121"/>
      <w:bookmarkStart w:id="137" w:name="_Toc359944421"/>
      <w:bookmarkStart w:id="138" w:name="_Toc360024481"/>
      <w:bookmarkStart w:id="139" w:name="_Toc360030476"/>
      <w:bookmarkStart w:id="140" w:name="_Toc360031226"/>
      <w:bookmarkStart w:id="141" w:name="_Toc360109828"/>
      <w:bookmarkStart w:id="142" w:name="_Toc360110138"/>
      <w:bookmarkStart w:id="143" w:name="_Toc360118328"/>
      <w:bookmarkStart w:id="144" w:name="_Toc360118643"/>
      <w:bookmarkStart w:id="145" w:name="_Toc360031227"/>
      <w:bookmarkStart w:id="146" w:name="_Toc409190740"/>
      <w:bookmarkStart w:id="147" w:name="_Toc440372879"/>
      <w:bookmarkStart w:id="148" w:name="_Toc440636390"/>
      <w:bookmarkEnd w:id="132"/>
      <w:bookmarkEnd w:id="133"/>
      <w:bookmarkEnd w:id="134"/>
      <w:bookmarkEnd w:id="135"/>
      <w:bookmarkEnd w:id="136"/>
      <w:bookmarkEnd w:id="137"/>
      <w:bookmarkEnd w:id="138"/>
      <w:bookmarkEnd w:id="139"/>
      <w:bookmarkEnd w:id="140"/>
      <w:bookmarkEnd w:id="141"/>
      <w:bookmarkEnd w:id="142"/>
      <w:bookmarkEnd w:id="143"/>
      <w:bookmarkEnd w:id="144"/>
      <w:r w:rsidRPr="0073389C">
        <w:rPr>
          <w:lang w:val="sk-SK"/>
        </w:rPr>
        <w:lastRenderedPageBreak/>
        <w:t>Predpokladaná hodnota zákazky</w:t>
      </w:r>
      <w:bookmarkEnd w:id="145"/>
      <w:bookmarkEnd w:id="146"/>
      <w:r w:rsidRPr="0073389C">
        <w:rPr>
          <w:lang w:val="sk-SK"/>
        </w:rPr>
        <w:t xml:space="preserve"> (PHZ)</w:t>
      </w:r>
      <w:bookmarkEnd w:id="147"/>
      <w:bookmarkEnd w:id="148"/>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w:t>
      </w:r>
      <w:proofErr w:type="spellStart"/>
      <w:r w:rsidRPr="0073389C">
        <w:t>t.j</w:t>
      </w:r>
      <w:proofErr w:type="spellEnd"/>
      <w:r w:rsidRPr="0073389C">
        <w:t xml:space="preserve">.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proofErr w:type="spellStart"/>
      <w:r w:rsidR="000A2AD4">
        <w:t>Žo</w:t>
      </w:r>
      <w:r w:rsidRPr="0073389C">
        <w:t>NFP</w:t>
      </w:r>
      <w:proofErr w:type="spellEnd"/>
      <w:r w:rsidRPr="0073389C">
        <w:t>,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 xml:space="preserve">určuje PHZ na základe prieskumu </w:t>
      </w:r>
      <w:proofErr w:type="spellStart"/>
      <w:r w:rsidR="00F44B25" w:rsidRPr="00F44B25">
        <w:t>trhu,</w:t>
      </w:r>
      <w:r w:rsidR="000A74CB" w:rsidRPr="000A74CB">
        <w:t>je</w:t>
      </w:r>
      <w:proofErr w:type="spellEnd"/>
      <w:r w:rsidR="000A74CB" w:rsidRPr="000A74CB">
        <w:t xml:space="preserv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8"/>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 z predmetných webových sídiel</w:t>
      </w:r>
      <w:r w:rsidR="001D76D4">
        <w:rPr>
          <w:rFonts w:cs="Arial"/>
          <w:szCs w:val="19"/>
          <w:lang w:val="sk-SK"/>
        </w:rPr>
        <w:t xml:space="preserve"> s dátumom vyhotovenia </w:t>
      </w:r>
      <w:proofErr w:type="spellStart"/>
      <w:r w:rsidR="001D76D4">
        <w:rPr>
          <w:rFonts w:cs="Arial"/>
          <w:szCs w:val="19"/>
          <w:lang w:val="sk-SK"/>
        </w:rPr>
        <w:t>print</w:t>
      </w:r>
      <w:proofErr w:type="spellEnd"/>
      <w:r w:rsidR="001D76D4">
        <w:rPr>
          <w:rFonts w:cs="Arial"/>
          <w:szCs w:val="19"/>
          <w:lang w:val="sk-SK"/>
        </w:rPr>
        <w:t xml:space="preserve"> </w:t>
      </w:r>
      <w:proofErr w:type="spellStart"/>
      <w:r w:rsidR="001D76D4">
        <w:rPr>
          <w:rFonts w:cs="Arial"/>
          <w:szCs w:val="19"/>
          <w:lang w:val="sk-SK"/>
        </w:rPr>
        <w:t>screenu</w:t>
      </w:r>
      <w:proofErr w:type="spellEnd"/>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w:t>
      </w:r>
      <w:proofErr w:type="spellStart"/>
      <w:r w:rsidRPr="0073389C">
        <w:t>vysúťažená</w:t>
      </w:r>
      <w:proofErr w:type="spellEnd"/>
      <w:r w:rsidRPr="0073389C">
        <w:t xml:space="preserve">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49" w:name="_Toc359942927"/>
      <w:bookmarkStart w:id="150" w:name="_Toc359943223"/>
      <w:bookmarkStart w:id="151" w:name="_Toc359943519"/>
      <w:bookmarkStart w:id="152" w:name="_Toc359943821"/>
      <w:bookmarkStart w:id="153" w:name="_Toc359944123"/>
      <w:bookmarkStart w:id="154" w:name="_Toc359944423"/>
      <w:bookmarkStart w:id="155" w:name="_Toc360024483"/>
      <w:bookmarkStart w:id="156" w:name="_Toc360030478"/>
      <w:bookmarkStart w:id="157" w:name="_Toc360031228"/>
      <w:bookmarkStart w:id="158" w:name="_Toc360109830"/>
      <w:bookmarkStart w:id="159" w:name="_Toc360110140"/>
      <w:bookmarkStart w:id="160" w:name="_Toc360118330"/>
      <w:bookmarkStart w:id="161" w:name="_Toc360118645"/>
      <w:bookmarkStart w:id="162" w:name="_Toc409190741"/>
      <w:bookmarkStart w:id="163" w:name="_Toc360031229"/>
      <w:bookmarkStart w:id="164" w:name="_Toc440372880"/>
      <w:bookmarkStart w:id="165" w:name="_Toc440636391"/>
      <w:bookmarkEnd w:id="149"/>
      <w:bookmarkEnd w:id="150"/>
      <w:bookmarkEnd w:id="151"/>
      <w:bookmarkEnd w:id="152"/>
      <w:bookmarkEnd w:id="153"/>
      <w:bookmarkEnd w:id="154"/>
      <w:bookmarkEnd w:id="155"/>
      <w:bookmarkEnd w:id="156"/>
      <w:bookmarkEnd w:id="157"/>
      <w:bookmarkEnd w:id="158"/>
      <w:bookmarkEnd w:id="159"/>
      <w:bookmarkEnd w:id="160"/>
      <w:bookmarkEnd w:id="161"/>
      <w:r w:rsidRPr="0073389C">
        <w:rPr>
          <w:lang w:val="sk-SK"/>
        </w:rPr>
        <w:t>Povinnosť uzatvoriť zmluvu</w:t>
      </w:r>
      <w:bookmarkEnd w:id="162"/>
      <w:bookmarkEnd w:id="163"/>
      <w:bookmarkEnd w:id="164"/>
      <w:bookmarkEnd w:id="165"/>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xml:space="preserve">, lehotu </w:t>
      </w:r>
      <w:r w:rsidR="001D76D4" w:rsidRPr="001D76D4">
        <w:lastRenderedPageBreak/>
        <w:t>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166" w:name="_Toc440372881"/>
      <w:bookmarkStart w:id="167" w:name="_Toc440636392"/>
      <w:r w:rsidRPr="0073389C">
        <w:rPr>
          <w:lang w:val="sk-SK"/>
        </w:rPr>
        <w:t>Finančné limity</w:t>
      </w:r>
      <w:bookmarkEnd w:id="166"/>
      <w:bookmarkEnd w:id="167"/>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99"/>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8" w:name="_Toc440372882"/>
      <w:bookmarkStart w:id="169" w:name="_Toc440636393"/>
      <w:r w:rsidRPr="0073389C">
        <w:rPr>
          <w:lang w:val="sk-SK"/>
        </w:rPr>
        <w:t>Všeobecné ustanovenia</w:t>
      </w:r>
      <w:bookmarkEnd w:id="168"/>
      <w:bookmarkEnd w:id="169"/>
    </w:p>
    <w:p w14:paraId="2FEB4BD8" w14:textId="77777777" w:rsidR="00DE32E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14:paraId="7A55D278" w14:textId="4F6AC3B8" w:rsidR="009D7F63" w:rsidRDefault="00DE32EC" w:rsidP="009D7F63">
      <w:pPr>
        <w:spacing w:before="120" w:after="120" w:line="288" w:lineRule="auto"/>
        <w:jc w:val="both"/>
      </w:pPr>
      <w:r>
        <w:t>D</w:t>
      </w:r>
      <w:r w:rsidR="001D76D4" w:rsidRPr="001D76D4">
        <w:t>okumentáci</w:t>
      </w:r>
      <w:r>
        <w:t>u</w:t>
      </w:r>
      <w:r w:rsidR="001D76D4" w:rsidRPr="001D76D4">
        <w:t xml:space="preserve"> prijímateľ </w:t>
      </w:r>
      <w:r w:rsidRPr="00DE32EC">
        <w:t>predkladá písomne (v listinnej podobe)</w:t>
      </w:r>
      <w:r>
        <w:t xml:space="preserve"> </w:t>
      </w:r>
      <w:r w:rsidR="001D76D4" w:rsidRPr="001D76D4">
        <w:t xml:space="preserve"> a</w:t>
      </w:r>
      <w:r>
        <w:t>lebo</w:t>
      </w:r>
      <w:r w:rsidR="001D76D4" w:rsidRPr="001D76D4">
        <w:t xml:space="preserve"> v elektronickej podobe (napr. na </w:t>
      </w:r>
      <w:r w:rsidR="00E575D3">
        <w:rPr>
          <w:rFonts w:cs="Arial"/>
          <w:szCs w:val="19"/>
        </w:rPr>
        <w:t>pevnom neprepisovateľnom nosiči</w:t>
      </w:r>
      <w:r w:rsidR="001D76D4" w:rsidRPr="001D76D4">
        <w:t>)</w:t>
      </w:r>
      <w:r>
        <w:t>,</w:t>
      </w:r>
      <w:r w:rsidRPr="00DE32EC">
        <w:t xml:space="preserve"> pričom časť dokumentácie je prijímateľ povinný predložiť aj cez ITMS 2014+</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009D7F63" w:rsidRPr="0073389C">
        <w:t>.</w:t>
      </w:r>
      <w:r w:rsidR="00E575D3">
        <w:t xml:space="preserve"> </w:t>
      </w: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r w:rsidR="00315570">
        <w:rPr>
          <w:b/>
        </w:rPr>
        <w:t xml:space="preserve">povinne </w:t>
      </w:r>
      <w:r w:rsidR="00E575D3" w:rsidRPr="00DD30A9">
        <w:rPr>
          <w:b/>
        </w:rPr>
        <w:t>predkladá cez ITMS 2014+ je definovaný rozsahom dokumentácie zverejňovanej v profile verejného obstarávateľa v závislosti od hodnoty a typu zákazky</w:t>
      </w:r>
      <w:r w:rsidR="00315570">
        <w:rPr>
          <w:b/>
        </w:rPr>
        <w:t xml:space="preserve"> </w:t>
      </w:r>
      <w:r w:rsidR="00315570" w:rsidRPr="00DD30A9">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r w:rsidR="00E575D3" w:rsidRPr="00E575D3">
        <w:t xml:space="preserve">. </w:t>
      </w:r>
      <w:r w:rsidR="00315570" w:rsidRPr="00315570">
        <w:t xml:space="preserve"> Ďalšie doklady z procesu VO, na ktoré sa nevzťahuje § 64 ZVO, predkladá prijímateľ v listinnej podobe.</w:t>
      </w:r>
    </w:p>
    <w:p w14:paraId="3EC464FA" w14:textId="77777777"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p>
    <w:p w14:paraId="0F62AC28" w14:textId="77777777" w:rsidR="00315570" w:rsidRPr="00315570" w:rsidRDefault="00315570" w:rsidP="00315570">
      <w:pPr>
        <w:spacing w:before="120" w:after="120" w:line="288" w:lineRule="auto"/>
        <w:jc w:val="both"/>
      </w:pPr>
      <w:r w:rsidRPr="00315570">
        <w:lastRenderedPageBreak/>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50A95DC5"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Pr="00667C12">
        <w:rPr>
          <w:rFonts w:ascii="Arial" w:hAnsi="Arial" w:cs="Arial"/>
          <w:b w:val="0"/>
          <w:sz w:val="19"/>
          <w:szCs w:val="19"/>
        </w:rPr>
        <w:t>Prijímateľ je povinný zaevidovať verejné obstarávanie/obstarávanie do ITMS 2014+ vrátane všetkých povinných príloh najneskôr v deň doručenia dokumentácie na kontrolu poskytovateľovi. Prijímateľ je povinný zaevidovať VO do ITMS 2014+ a  aktualizovať stav VO tak, aby zodpovedal typu kontroly, na ktorú dané VO predkladá („pripravované“ – Prvá ex-</w:t>
      </w:r>
      <w:proofErr w:type="spellStart"/>
      <w:r w:rsidRPr="00667C12">
        <w:rPr>
          <w:rFonts w:ascii="Arial" w:hAnsi="Arial" w:cs="Arial"/>
          <w:b w:val="0"/>
          <w:sz w:val="19"/>
          <w:szCs w:val="19"/>
        </w:rPr>
        <w:t>ante</w:t>
      </w:r>
      <w:proofErr w:type="spellEnd"/>
      <w:r w:rsidRPr="00667C12">
        <w:rPr>
          <w:rFonts w:ascii="Arial" w:hAnsi="Arial" w:cs="Arial"/>
          <w:b w:val="0"/>
          <w:sz w:val="19"/>
          <w:szCs w:val="19"/>
        </w:rPr>
        <w:t xml:space="preserve"> kontrola; „v realizácii“ – Druhá ex-</w:t>
      </w:r>
      <w:proofErr w:type="spellStart"/>
      <w:r w:rsidRPr="00667C12">
        <w:rPr>
          <w:rFonts w:ascii="Arial" w:hAnsi="Arial" w:cs="Arial"/>
          <w:b w:val="0"/>
          <w:sz w:val="19"/>
          <w:szCs w:val="19"/>
        </w:rPr>
        <w:t>ante</w:t>
      </w:r>
      <w:proofErr w:type="spellEnd"/>
      <w:r w:rsidRPr="00667C12">
        <w:rPr>
          <w:rFonts w:ascii="Arial" w:hAnsi="Arial" w:cs="Arial"/>
          <w:b w:val="0"/>
          <w:sz w:val="19"/>
          <w:szCs w:val="19"/>
        </w:rPr>
        <w:t xml:space="preserve"> kontrola; „ukončené“ – Štandardná ex-post kontrola/Následná ex-post kontrola“). Prijímateľ je povinný aktualizovať stav VO aj v prípade </w:t>
      </w:r>
      <w:proofErr w:type="spellStart"/>
      <w:r w:rsidRPr="00667C12">
        <w:rPr>
          <w:rFonts w:ascii="Arial" w:hAnsi="Arial" w:cs="Arial"/>
          <w:b w:val="0"/>
          <w:sz w:val="19"/>
          <w:szCs w:val="19"/>
        </w:rPr>
        <w:t>späťvzatia</w:t>
      </w:r>
      <w:proofErr w:type="spellEnd"/>
      <w:r w:rsidRPr="00667C12">
        <w:rPr>
          <w:rFonts w:ascii="Arial" w:hAnsi="Arial" w:cs="Arial"/>
          <w:b w:val="0"/>
          <w:sz w:val="19"/>
          <w:szCs w:val="19"/>
        </w:rPr>
        <w:t xml:space="preserve"> dokumentácie z VO („stiahnuté“) alebo zrušenia VO („zrušené“).</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(nezašle návrh správy z kontroly, resp. správu z kontroly) v lehote určenej na výkon finančnej kontroly obstarávania služieb, tovarov, stavebných prác a súvisiacich postupov (a nedošlo k prerušeniu plynutia lehoty ani k odmietnutiu vykonania prvej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lastRenderedPageBreak/>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w:t>
      </w:r>
      <w:proofErr w:type="spellStart"/>
      <w:r w:rsidRPr="0048666F">
        <w:rPr>
          <w:rFonts w:ascii="Arial" w:hAnsi="Arial" w:cs="Arial"/>
          <w:b w:val="0"/>
          <w:sz w:val="19"/>
          <w:szCs w:val="19"/>
        </w:rPr>
        <w:t>t.j</w:t>
      </w:r>
      <w:proofErr w:type="spellEnd"/>
      <w:r w:rsidRPr="0048666F">
        <w:rPr>
          <w:rFonts w:ascii="Arial" w:hAnsi="Arial" w:cs="Arial"/>
          <w:b w:val="0"/>
          <w:sz w:val="19"/>
          <w:szCs w:val="19"/>
        </w:rPr>
        <w:t>.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w:t>
      </w:r>
      <w:proofErr w:type="spellStart"/>
      <w:r w:rsidRPr="00D11568">
        <w:rPr>
          <w:rFonts w:cs="Arial"/>
          <w:lang w:val="sk-SK"/>
        </w:rPr>
        <w:t>ante</w:t>
      </w:r>
      <w:proofErr w:type="spellEnd"/>
      <w:r w:rsidRPr="00D11568">
        <w:rPr>
          <w:rFonts w:cs="Arial"/>
          <w:lang w:val="sk-SK"/>
        </w:rPr>
        <w:t xml:space="preserv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w:t>
      </w:r>
      <w:proofErr w:type="spellStart"/>
      <w:r w:rsidRPr="00D11568">
        <w:rPr>
          <w:rFonts w:cs="Arial"/>
          <w:lang w:val="sk-SK"/>
        </w:rPr>
        <w:t>ante</w:t>
      </w:r>
      <w:proofErr w:type="spellEnd"/>
      <w:r w:rsidRPr="00D11568">
        <w:rPr>
          <w:rFonts w:cs="Arial"/>
          <w:lang w:val="sk-SK"/>
        </w:rPr>
        <w:t xml:space="preserv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 xml:space="preserve">preukázateľné potvrdenie (napr. </w:t>
      </w:r>
      <w:proofErr w:type="spellStart"/>
      <w:r w:rsidRPr="00F73625">
        <w:rPr>
          <w:rFonts w:cs="Arial"/>
          <w:lang w:val="sk-SK"/>
        </w:rPr>
        <w:t>print</w:t>
      </w:r>
      <w:proofErr w:type="spellEnd"/>
      <w:r w:rsidR="00BA2420">
        <w:rPr>
          <w:rFonts w:cs="Arial"/>
          <w:lang w:val="sk-SK"/>
        </w:rPr>
        <w:t xml:space="preserve"> </w:t>
      </w:r>
      <w:proofErr w:type="spellStart"/>
      <w:r w:rsidRPr="00F73625">
        <w:rPr>
          <w:rFonts w:cs="Arial"/>
          <w:lang w:val="sk-SK"/>
        </w:rPr>
        <w:t>screen</w:t>
      </w:r>
      <w:proofErr w:type="spellEnd"/>
      <w:r w:rsidRPr="00F73625">
        <w:rPr>
          <w:rFonts w:cs="Arial"/>
          <w:lang w:val="sk-SK"/>
        </w:rPr>
        <w:t>)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w:t>
      </w:r>
      <w:proofErr w:type="spellStart"/>
      <w:r w:rsidRPr="0073389C">
        <w:rPr>
          <w:rFonts w:cs="Arial"/>
          <w:lang w:val="sk-SK"/>
        </w:rPr>
        <w:t>zazmluvneniu</w:t>
      </w:r>
      <w:proofErr w:type="spellEnd"/>
      <w:r w:rsidRPr="0073389C">
        <w:rPr>
          <w:rFonts w:cs="Arial"/>
          <w:lang w:val="sk-SK"/>
        </w:rPr>
        <w:t xml:space="preserve">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výsledku VO/informácií zaslaných ÚVO a </w:t>
      </w:r>
      <w:proofErr w:type="spellStart"/>
      <w:r w:rsidRPr="0073389C">
        <w:rPr>
          <w:rFonts w:cs="Arial"/>
          <w:lang w:val="sk-SK"/>
        </w:rPr>
        <w:t>Ú.v</w:t>
      </w:r>
      <w:proofErr w:type="spellEnd"/>
      <w:r w:rsidRPr="0073389C">
        <w:rPr>
          <w:rFonts w:cs="Arial"/>
          <w:lang w:val="sk-SK"/>
        </w:rPr>
        <w:t xml:space="preserve">.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w:t>
      </w:r>
      <w:proofErr w:type="spellStart"/>
      <w:r w:rsidRPr="0073389C">
        <w:rPr>
          <w:rFonts w:cs="Arial"/>
          <w:lang w:val="sk-SK"/>
        </w:rPr>
        <w:t>print</w:t>
      </w:r>
      <w:proofErr w:type="spellEnd"/>
      <w:r w:rsidRPr="0073389C">
        <w:rPr>
          <w:rFonts w:cs="Arial"/>
          <w:lang w:val="sk-SK"/>
        </w:rPr>
        <w:t xml:space="preserve"> </w:t>
      </w:r>
      <w:proofErr w:type="spellStart"/>
      <w:r w:rsidRPr="0073389C">
        <w:rPr>
          <w:rFonts w:cs="Arial"/>
          <w:lang w:val="sk-SK"/>
        </w:rPr>
        <w:t>screen</w:t>
      </w:r>
      <w:proofErr w:type="spellEnd"/>
      <w:r w:rsidRPr="0073389C">
        <w:rPr>
          <w:rFonts w:cs="Arial"/>
          <w:lang w:val="sk-SK"/>
        </w:rPr>
        <w:t>“);</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6077B1">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lastRenderedPageBreak/>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147BDE94"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0"/>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lastRenderedPageBreak/>
        <w:t>Dôležité upozornenie</w:t>
      </w:r>
      <w:r w:rsidRPr="002255EE">
        <w:rPr>
          <w:b/>
          <w:i/>
          <w:color w:val="000000" w:themeColor="text1"/>
        </w:rPr>
        <w:t xml:space="preserve">: </w:t>
      </w:r>
      <w:r w:rsidRPr="002255EE">
        <w:rPr>
          <w:color w:val="000000" w:themeColor="text1"/>
        </w:rPr>
        <w:t xml:space="preserve">Výdavky deklarované v </w:t>
      </w:r>
      <w:proofErr w:type="spellStart"/>
      <w:r w:rsidRPr="002255EE">
        <w:rPr>
          <w:color w:val="000000" w:themeColor="text1"/>
        </w:rPr>
        <w:t>ŽoP</w:t>
      </w:r>
      <w:proofErr w:type="spellEnd"/>
      <w:r w:rsidRPr="002255EE">
        <w:rPr>
          <w:color w:val="000000" w:themeColor="text1"/>
        </w:rPr>
        <w:t xml:space="preserve">,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w:t>
      </w:r>
      <w:proofErr w:type="spellStart"/>
      <w:r w:rsidRPr="002255EE">
        <w:rPr>
          <w:color w:val="000000" w:themeColor="text1"/>
        </w:rPr>
        <w:t>ŽoP</w:t>
      </w:r>
      <w:proofErr w:type="spellEnd"/>
      <w:r w:rsidRPr="002255EE">
        <w:rPr>
          <w:color w:val="000000" w:themeColor="text1"/>
        </w:rPr>
        <w:t xml:space="preserve">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w:t>
      </w:r>
      <w:proofErr w:type="spellStart"/>
      <w:r w:rsidRPr="002255EE">
        <w:rPr>
          <w:color w:val="000000" w:themeColor="text1"/>
        </w:rPr>
        <w:t>ŽoP</w:t>
      </w:r>
      <w:proofErr w:type="spellEnd"/>
      <w:r w:rsidRPr="002255EE">
        <w:rPr>
          <w:color w:val="000000" w:themeColor="text1"/>
        </w:rPr>
        <w:t xml:space="preserve"> zamietnuť. Ak zo strany </w:t>
      </w:r>
      <w:r w:rsidR="00BE4037">
        <w:rPr>
          <w:color w:val="000000" w:themeColor="text1"/>
        </w:rPr>
        <w:t>poskytovateľa</w:t>
      </w:r>
      <w:r w:rsidRPr="002255EE">
        <w:rPr>
          <w:color w:val="000000" w:themeColor="text1"/>
        </w:rPr>
        <w:t xml:space="preserve"> nedôjde k zamietnutiu </w:t>
      </w:r>
      <w:proofErr w:type="spellStart"/>
      <w:r w:rsidRPr="002255EE">
        <w:rPr>
          <w:color w:val="000000" w:themeColor="text1"/>
        </w:rPr>
        <w:t>ŽoP</w:t>
      </w:r>
      <w:proofErr w:type="spellEnd"/>
      <w:r w:rsidRPr="002255EE">
        <w:rPr>
          <w:color w:val="000000" w:themeColor="text1"/>
        </w:rPr>
        <w:t xml:space="preserve">,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vo výkone kontroly </w:t>
      </w:r>
      <w:proofErr w:type="spellStart"/>
      <w:r w:rsidRPr="002255EE">
        <w:rPr>
          <w:color w:val="000000" w:themeColor="text1"/>
        </w:rPr>
        <w:t>ŽoP</w:t>
      </w:r>
      <w:proofErr w:type="spellEnd"/>
      <w:r w:rsidRPr="002255EE">
        <w:rPr>
          <w:color w:val="000000" w:themeColor="text1"/>
        </w:rPr>
        <w:t>,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w:t>
      </w:r>
      <w:proofErr w:type="spellStart"/>
      <w:r w:rsidRPr="00725F3A">
        <w:rPr>
          <w:rFonts w:cs="Arial"/>
          <w:color w:val="000000" w:themeColor="text1"/>
          <w:szCs w:val="19"/>
        </w:rPr>
        <w:t>ŽoNFP</w:t>
      </w:r>
      <w:proofErr w:type="spellEnd"/>
      <w:r w:rsidRPr="00725F3A">
        <w:rPr>
          <w:rFonts w:cs="Arial"/>
          <w:color w:val="000000" w:themeColor="text1"/>
          <w:szCs w:val="19"/>
        </w:rPr>
        <w:t xml:space="preserve">,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w:t>
      </w:r>
      <w:proofErr w:type="spellStart"/>
      <w:r w:rsidRPr="008D5848">
        <w:rPr>
          <w:rFonts w:cs="Arial"/>
          <w:szCs w:val="19"/>
        </w:rPr>
        <w:t>Z.z</w:t>
      </w:r>
      <w:proofErr w:type="spellEnd"/>
      <w:r w:rsidRPr="008D5848">
        <w:rPr>
          <w:rFonts w:cs="Arial"/>
          <w:szCs w:val="19"/>
        </w:rPr>
        <w:t>.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Za účelom zvýšenia informovanosti prijímateľov je v prílohe tejto príručky (Príloha č. </w:t>
      </w:r>
      <w:r w:rsidR="00D000F2">
        <w:rPr>
          <w:rFonts w:cs="Arial"/>
          <w:color w:val="365F91" w:themeColor="accent1" w:themeShade="BF"/>
          <w:szCs w:val="19"/>
        </w:rPr>
        <w:t>33</w:t>
      </w:r>
      <w:r w:rsidR="0043783A" w:rsidRPr="0002218E">
        <w:rPr>
          <w:rFonts w:cs="Arial"/>
          <w:color w:val="365F91" w:themeColor="accent1" w:themeShade="BF"/>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02218E">
        <w:rPr>
          <w:rFonts w:cs="Arial"/>
          <w:color w:val="365F91" w:themeColor="accent1" w:themeShade="BF"/>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 xml:space="preserve">Prijímateľ by pri definovaní predmetu zákazky mal taktiež vychádzať z projektu, resp. </w:t>
      </w:r>
      <w:proofErr w:type="spellStart"/>
      <w:r w:rsidRPr="00E8012F">
        <w:rPr>
          <w:rFonts w:cs="Arial"/>
          <w:szCs w:val="19"/>
        </w:rPr>
        <w:t>ŽoNFP</w:t>
      </w:r>
      <w:proofErr w:type="spellEnd"/>
      <w:r w:rsidRPr="00E8012F">
        <w:rPr>
          <w:rFonts w:cs="Arial"/>
          <w:szCs w:val="19"/>
        </w:rPr>
        <w:t xml:space="preserve">. Predmetom obstarania by mali byť také tovary, služby a práce, ktoré sú potrebné na realizáciu projektu a ktorých obstaranie bolo v </w:t>
      </w:r>
      <w:proofErr w:type="spellStart"/>
      <w:r w:rsidRPr="00E8012F">
        <w:rPr>
          <w:rFonts w:cs="Arial"/>
          <w:szCs w:val="19"/>
        </w:rPr>
        <w:t>ŽoNFP</w:t>
      </w:r>
      <w:proofErr w:type="spellEnd"/>
      <w:r w:rsidRPr="00E8012F">
        <w:rPr>
          <w:rFonts w:cs="Arial"/>
          <w:szCs w:val="19"/>
        </w:rPr>
        <w:t xml:space="preserve">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 xml:space="preserve">Prijímateľ má možnosť </w:t>
      </w:r>
      <w:proofErr w:type="spellStart"/>
      <w:r w:rsidRPr="00E8012F">
        <w:t>späťvzatia</w:t>
      </w:r>
      <w:proofErr w:type="spellEnd"/>
      <w:r w:rsidRPr="00E8012F">
        <w:t xml:space="preserve">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70" w:name="_Toc418000109"/>
      <w:bookmarkStart w:id="171" w:name="_Toc440372883"/>
      <w:bookmarkStart w:id="172" w:name="_Toc440636394"/>
      <w:bookmarkEnd w:id="170"/>
      <w:r w:rsidRPr="00C477FA">
        <w:rPr>
          <w:lang w:val="sk-SK"/>
        </w:rPr>
        <w:t xml:space="preserve">Typy </w:t>
      </w:r>
      <w:r w:rsidRPr="0073389C">
        <w:rPr>
          <w:lang w:val="sk-SK"/>
        </w:rPr>
        <w:t>kontroly VO</w:t>
      </w:r>
      <w:bookmarkEnd w:id="171"/>
      <w:bookmarkEnd w:id="172"/>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proofErr w:type="spellStart"/>
      <w:r w:rsidRPr="0073389C">
        <w:rPr>
          <w:b/>
        </w:rPr>
        <w:t>ante</w:t>
      </w:r>
      <w:proofErr w:type="spellEnd"/>
      <w:r w:rsidRPr="0073389C">
        <w:rPr>
          <w:b/>
        </w:rPr>
        <w:t xml:space="preserv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01DC6F67" w:rsidR="00C7417C" w:rsidRDefault="009D7F63" w:rsidP="009D7F63">
      <w:pPr>
        <w:spacing w:before="120" w:after="120" w:line="288" w:lineRule="auto"/>
        <w:jc w:val="both"/>
      </w:pPr>
      <w:r w:rsidRPr="0073389C">
        <w:lastRenderedPageBreak/>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25826EFD" w:rsidR="00EE3DD9" w:rsidRDefault="00EE3DD9" w:rsidP="009D7F63">
      <w:pPr>
        <w:spacing w:before="120" w:after="120" w:line="288" w:lineRule="auto"/>
        <w:jc w:val="both"/>
        <w:rPr>
          <w:rFonts w:cs="Arial"/>
          <w:szCs w:val="19"/>
        </w:rPr>
      </w:pPr>
      <w:r w:rsidRPr="00EE3DD9">
        <w:rPr>
          <w:rFonts w:cs="Arial"/>
          <w:szCs w:val="19"/>
        </w:rPr>
        <w:t>Lehota na výkon prvej ex-</w:t>
      </w:r>
      <w:proofErr w:type="spellStart"/>
      <w:r w:rsidRPr="00EE3DD9">
        <w:rPr>
          <w:rFonts w:cs="Arial"/>
          <w:szCs w:val="19"/>
        </w:rPr>
        <w:t>ante</w:t>
      </w:r>
      <w:proofErr w:type="spellEnd"/>
      <w:r w:rsidRPr="00EE3DD9">
        <w:rPr>
          <w:rFonts w:cs="Arial"/>
          <w:szCs w:val="19"/>
        </w:rPr>
        <w:t xml:space="preserve"> kontroly je 15 pracovných dní od doručenia dokumentácie prijímateľom.</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w:t>
      </w:r>
      <w:proofErr w:type="spellStart"/>
      <w:r w:rsidRPr="00E322E9">
        <w:t>ante</w:t>
      </w:r>
      <w:proofErr w:type="spellEnd"/>
      <w:r w:rsidRPr="00E322E9">
        <w:t xml:space="preserve"> kontroly nie sú lehoty alebo zmluvné termíny, ktoré musí prijímateľ aktualizovať v čase vyhlasovania VO. Všetky lehoty musia byť určené v súlade so zákonom o VO a všetky zmluvné termíny by mali korešpondovať s harmonogramom projektu v zmysle </w:t>
      </w:r>
      <w:proofErr w:type="spellStart"/>
      <w:r w:rsidRPr="00E322E9">
        <w:t>ŽoNFP</w:t>
      </w:r>
      <w:proofErr w:type="spellEnd"/>
      <w:r w:rsidRPr="00E322E9">
        <w:t>.</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w:t>
      </w:r>
      <w:proofErr w:type="spellStart"/>
      <w:r w:rsidR="00D630B1">
        <w:t>ante</w:t>
      </w:r>
      <w:proofErr w:type="spellEnd"/>
      <w:r w:rsidR="00D630B1">
        <w:t xml:space="preserve"> kontrola sa </w:t>
      </w:r>
      <w:r w:rsidR="00C7417C" w:rsidRPr="008D5848">
        <w:t xml:space="preserve">vykonáva pri: </w:t>
      </w:r>
    </w:p>
    <w:p w14:paraId="15FD7756" w14:textId="7DC636F3" w:rsidR="00BF2A0B" w:rsidRPr="008D5848" w:rsidRDefault="008D52ED"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predpokladanú hodnotu zákazky, resp. na zvolený postup nadlimitné (okrem VO uskutočnených centrálnou obstarávacou organizáciou)</w:t>
      </w:r>
      <w:r w:rsidR="00C7417C" w:rsidRPr="008D5848">
        <w:t xml:space="preserve">; </w:t>
      </w:r>
    </w:p>
    <w:p w14:paraId="32AA0BA1" w14:textId="3836FCF1"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zákazkách realizovaných podlimitným postupom zadávania zákazky</w:t>
      </w:r>
      <w:r>
        <w:t>;</w:t>
      </w:r>
    </w:p>
    <w:p w14:paraId="41C97BFF" w14:textId="5D588039"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p>
    <w:p w14:paraId="41314FB8" w14:textId="5F102D14"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podlimitných zákazkách na stavebné práce bez využitia elektronického trhoviska</w:t>
      </w:r>
      <w:r>
        <w:t>;</w:t>
      </w:r>
    </w:p>
    <w:p w14:paraId="4238FFBA" w14:textId="05167992" w:rsidR="00BF2A0B"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782EE144" w:rsidR="00E322E9"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podlimitných zákazkách pri službách uvedených v prílohe č. 1 ZVO (sociálne služby a iné osobitné služby)</w:t>
      </w:r>
      <w:r w:rsidR="00BF2A0B" w:rsidRPr="00DD30A9">
        <w:t xml:space="preserve"> </w:t>
      </w:r>
      <w:r w:rsidR="00BF2A0B" w:rsidRPr="00BF2A0B">
        <w:t>bez využitia elektronického trhoviska</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74FD75A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ani po druhej výzve poskytovateľa prijímateľ nezabezpečí uspokojivú opravu kontrolovanej dokumentácie, poskytovateľ žiadosť o prvú ex-</w:t>
      </w:r>
      <w:proofErr w:type="spellStart"/>
      <w:r w:rsidR="00CA0961" w:rsidRPr="00CA0961">
        <w:rPr>
          <w:rFonts w:cs="Arial"/>
          <w:szCs w:val="19"/>
        </w:rPr>
        <w:t>ante</w:t>
      </w:r>
      <w:proofErr w:type="spellEnd"/>
      <w:r w:rsidR="00CA0961" w:rsidRPr="00CA0961">
        <w:rPr>
          <w:rFonts w:cs="Arial"/>
          <w:szCs w:val="19"/>
        </w:rPr>
        <w:t xml:space="preserv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w:t>
      </w:r>
      <w:proofErr w:type="spellStart"/>
      <w:r w:rsidR="00CA0961" w:rsidRPr="00CA0961">
        <w:rPr>
          <w:rFonts w:cs="Arial"/>
          <w:szCs w:val="19"/>
        </w:rPr>
        <w:t>ante</w:t>
      </w:r>
      <w:proofErr w:type="spellEnd"/>
      <w:r w:rsidR="00CA0961" w:rsidRPr="00CA0961">
        <w:rPr>
          <w:rFonts w:cs="Arial"/>
          <w:szCs w:val="19"/>
        </w:rPr>
        <w:t xml:space="preserv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ex-</w:t>
      </w:r>
      <w:proofErr w:type="spellStart"/>
      <w:r w:rsidRPr="0073389C">
        <w:t>ante</w:t>
      </w:r>
      <w:proofErr w:type="spellEnd"/>
      <w:r w:rsidRPr="0073389C">
        <w:t xml:space="preserv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lastRenderedPageBreak/>
        <w:t>Vyhlásenie alebo začatie realizácie VO prijímateľom pred riadnym ukončením ex-</w:t>
      </w:r>
      <w:proofErr w:type="spellStart"/>
      <w:r w:rsidRPr="001C44C7">
        <w:t>ante</w:t>
      </w:r>
      <w:proofErr w:type="spellEnd"/>
      <w:r w:rsidRPr="001C44C7">
        <w:t xml:space="preserv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w:t>
      </w:r>
      <w:proofErr w:type="spellStart"/>
      <w:r w:rsidRPr="001C44C7">
        <w:t>ante</w:t>
      </w:r>
      <w:proofErr w:type="spellEnd"/>
      <w:r w:rsidRPr="001C44C7">
        <w:t xml:space="preserv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w:t>
      </w:r>
      <w:proofErr w:type="spellStart"/>
      <w:r w:rsidRPr="001C44C7">
        <w:t>ŽoP</w:t>
      </w:r>
      <w:proofErr w:type="spellEnd"/>
      <w:r w:rsidRPr="001C44C7">
        <w:t>,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b) Druhá ex-</w:t>
      </w:r>
      <w:proofErr w:type="spellStart"/>
      <w:r w:rsidRPr="0073389C">
        <w:rPr>
          <w:b/>
        </w:rPr>
        <w:t>ante</w:t>
      </w:r>
      <w:proofErr w:type="spellEnd"/>
      <w:r w:rsidRPr="0073389C">
        <w:rPr>
          <w:b/>
        </w:rPr>
        <w:t xml:space="preserv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w:t>
      </w:r>
      <w:proofErr w:type="spellStart"/>
      <w:r w:rsidRPr="00E322E9">
        <w:rPr>
          <w:b/>
        </w:rPr>
        <w:t>ante</w:t>
      </w:r>
      <w:proofErr w:type="spellEnd"/>
      <w:r w:rsidRPr="00E322E9">
        <w:rPr>
          <w:b/>
        </w:rPr>
        <w:t xml:space="preserve"> kontrole:</w:t>
      </w:r>
    </w:p>
    <w:p w14:paraId="7A55D2B9" w14:textId="4A40F93D" w:rsidR="009D7F63" w:rsidRPr="0073389C" w:rsidRDefault="009D7F63" w:rsidP="009D7F63">
      <w:pPr>
        <w:spacing w:before="120" w:after="120" w:line="288" w:lineRule="auto"/>
        <w:jc w:val="both"/>
      </w:pPr>
      <w:r w:rsidRPr="0073389C">
        <w:t>Druhá ex-</w:t>
      </w:r>
      <w:proofErr w:type="spellStart"/>
      <w:r w:rsidRPr="0073389C">
        <w:t>ante</w:t>
      </w:r>
      <w:proofErr w:type="spellEnd"/>
      <w:r w:rsidRPr="0073389C">
        <w:t xml:space="preserv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14:paraId="7A55D2BA" w14:textId="276E1477" w:rsidR="009D7F63" w:rsidRPr="0073389C" w:rsidRDefault="009D7F63" w:rsidP="009D7F63">
      <w:pPr>
        <w:spacing w:before="120" w:after="120" w:line="288" w:lineRule="auto"/>
        <w:jc w:val="both"/>
      </w:pPr>
      <w:r w:rsidRPr="0073389C">
        <w:t>Súčasne poskytovateľ vykonáva druhú ex-</w:t>
      </w:r>
      <w:proofErr w:type="spellStart"/>
      <w:r w:rsidRPr="0073389C">
        <w:t>ante</w:t>
      </w:r>
      <w:proofErr w:type="spellEnd"/>
      <w:r w:rsidRPr="0073389C">
        <w:t xml:space="preserv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w:t>
      </w:r>
      <w:proofErr w:type="spellStart"/>
      <w:r w:rsidRPr="004E56EC">
        <w:rPr>
          <w:rFonts w:cs="Arial"/>
          <w:szCs w:val="19"/>
        </w:rPr>
        <w:t>ante</w:t>
      </w:r>
      <w:proofErr w:type="spellEnd"/>
      <w:r w:rsidRPr="004E56EC">
        <w:rPr>
          <w:rFonts w:cs="Arial"/>
          <w:szCs w:val="19"/>
        </w:rPr>
        <w:t xml:space="preserv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F763063"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lastRenderedPageBreak/>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 xml:space="preserve">V prípade, že prijímateľ neodstránil protiprávny stav, je poskytovateľ oprávnený uplatniť ex </w:t>
      </w:r>
      <w:proofErr w:type="spellStart"/>
      <w:r w:rsidR="00B73EC8" w:rsidRPr="00B73EC8">
        <w:t>ante</w:t>
      </w:r>
      <w:proofErr w:type="spellEnd"/>
      <w:r w:rsidR="00B73EC8" w:rsidRPr="00B73EC8">
        <w:t xml:space="preserv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w:t>
      </w:r>
      <w:proofErr w:type="spellStart"/>
      <w:r w:rsidRPr="006E4DBE">
        <w:t>ante</w:t>
      </w:r>
      <w:proofErr w:type="spellEnd"/>
      <w:r w:rsidRPr="006E4DBE">
        <w:t xml:space="preserv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77777777" w:rsidR="006E4DBE" w:rsidRPr="006E4DBE" w:rsidRDefault="006E4DBE" w:rsidP="006E4DBE">
      <w:pPr>
        <w:spacing w:before="120" w:after="120" w:line="288" w:lineRule="auto"/>
        <w:jc w:val="both"/>
      </w:pPr>
      <w:r w:rsidRPr="006E4DBE">
        <w:lastRenderedPageBreak/>
        <w:t xml:space="preserve">Po doručení právoplatného rozhodnutia ÚVO v predmetnej veci, poskytovateľ zašle v lehote 15 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w:t>
      </w:r>
      <w:proofErr w:type="spellStart"/>
      <w:r w:rsidRPr="006E4DBE">
        <w:t>ŽoP</w:t>
      </w:r>
      <w:proofErr w:type="spellEnd"/>
      <w:r w:rsidRPr="006E4DBE">
        <w:t xml:space="preserve">), poskytovateľ zašle prijímateľovi návrh správy z kontroly. V prípade, že prijímateľ preukáže, že opakovaním procesu VO by vznikli vysoké dodatočné náklady, je poskytovateľ oprávnený uplatniť ex </w:t>
      </w:r>
      <w:proofErr w:type="spellStart"/>
      <w:r w:rsidRPr="006E4DBE">
        <w:t>ante</w:t>
      </w:r>
      <w:proofErr w:type="spellEnd"/>
      <w:r w:rsidRPr="006E4DBE">
        <w:t xml:space="preserv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 xml:space="preserve">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w:t>
      </w:r>
      <w:proofErr w:type="spellStart"/>
      <w:r w:rsidRPr="006E4DBE">
        <w:t>ante</w:t>
      </w:r>
      <w:proofErr w:type="spellEnd"/>
      <w:r w:rsidRPr="006E4DBE">
        <w:t xml:space="preserv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w:t>
      </w:r>
      <w:r w:rsidRPr="006E4DBE">
        <w:lastRenderedPageBreak/>
        <w:t>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19B28707" w14:textId="47EB2220" w:rsidR="007E728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w:t>
      </w:r>
      <w:r w:rsidR="00B73EC8" w:rsidRPr="00B73EC8">
        <w:rPr>
          <w:rFonts w:ascii="Arial" w:hAnsi="Arial" w:cs="Arial"/>
          <w:color w:val="auto"/>
          <w:sz w:val="19"/>
          <w:szCs w:val="19"/>
          <w:lang w:val="sk-SK"/>
        </w:rPr>
        <w:t xml:space="preserve"> zmluva je už platná</w:t>
      </w:r>
      <w:r>
        <w:rPr>
          <w:rFonts w:ascii="Arial" w:hAnsi="Arial" w:cs="Arial"/>
          <w:color w:val="auto"/>
          <w:sz w:val="19"/>
          <w:szCs w:val="19"/>
          <w:lang w:val="sk-SK"/>
        </w:rPr>
        <w:t xml:space="preserve"> </w:t>
      </w:r>
      <w:r w:rsidRPr="007E728A">
        <w:rPr>
          <w:rFonts w:ascii="Arial" w:hAnsi="Arial" w:cs="Arial"/>
          <w:color w:val="auto"/>
          <w:sz w:val="19"/>
          <w:szCs w:val="19"/>
          <w:lang w:val="sk-SK"/>
        </w:rPr>
        <w:t>a  účinná (platí pre zákazky uskutočnené podľa Obchodných podmienok elektronického trhoviska (OPET) verzia 3.3). Prijímateľ v osobitných požiadavkách na plnenie Opisného formulára môže zadať odkladaciu podmienku nadobudnutia účinnosti zmluvy (napr. kladné ukončenie ko</w:t>
      </w:r>
      <w:r>
        <w:rPr>
          <w:rFonts w:ascii="Arial" w:hAnsi="Arial" w:cs="Arial"/>
          <w:color w:val="auto"/>
          <w:sz w:val="19"/>
          <w:szCs w:val="19"/>
          <w:lang w:val="sk-SK"/>
        </w:rPr>
        <w:t xml:space="preserve">ntroly verejného obstarávania). </w:t>
      </w:r>
      <w:r w:rsidRPr="007E728A">
        <w:rPr>
          <w:rFonts w:ascii="Arial" w:hAnsi="Arial" w:cs="Arial"/>
          <w:color w:val="auto"/>
          <w:sz w:val="19"/>
          <w:szCs w:val="19"/>
          <w:lang w:val="sk-SK"/>
        </w:rPr>
        <w:t>Alebo</w:t>
      </w:r>
      <w:r w:rsidR="00B73EC8" w:rsidRPr="00B73EC8">
        <w:rPr>
          <w:rFonts w:ascii="Arial" w:hAnsi="Arial" w:cs="Arial"/>
          <w:color w:val="auto"/>
          <w:sz w:val="19"/>
          <w:szCs w:val="19"/>
          <w:lang w:val="sk-SK"/>
        </w:rPr>
        <w:t xml:space="preserve"> </w:t>
      </w:r>
    </w:p>
    <w:p w14:paraId="56D73152" w14:textId="27E872CB" w:rsidR="003E07AA" w:rsidRPr="003E07A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 </w:t>
      </w:r>
      <w:r w:rsidR="003E07AA" w:rsidRPr="003E07AA">
        <w:rPr>
          <w:rFonts w:ascii="Arial" w:hAnsi="Arial" w:cs="Arial"/>
          <w:color w:val="auto"/>
          <w:sz w:val="19"/>
          <w:szCs w:val="19"/>
          <w:lang w:val="sk-SK"/>
        </w:rPr>
        <w:t>a 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Pr>
          <w:color w:val="auto"/>
          <w:lang w:val="sk-SK"/>
        </w:rPr>
        <w:t xml:space="preserve">– </w:t>
      </w:r>
      <w:r w:rsidRPr="007E728A">
        <w:rPr>
          <w:rFonts w:ascii="Arial" w:hAnsi="Arial" w:cs="Arial"/>
          <w:color w:val="auto"/>
          <w:sz w:val="19"/>
          <w:szCs w:val="19"/>
          <w:lang w:val="sk-SK"/>
        </w:rPr>
        <w:t>platí pre zákazky uskutočnené podľa Obchodných podmienok elektronického trhoviska (OPET) verzia 3.2 a nižšie.</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sa nevzťahuje na VO, ktoré bolo predmetom druhej ex-</w:t>
      </w:r>
      <w:proofErr w:type="spellStart"/>
      <w:r w:rsidRPr="00703E20">
        <w:rPr>
          <w:rFonts w:ascii="Arial" w:hAnsi="Arial" w:cs="Arial"/>
          <w:color w:val="auto"/>
          <w:sz w:val="19"/>
          <w:szCs w:val="19"/>
          <w:lang w:val="sk-SK"/>
        </w:rPr>
        <w:t>ante</w:t>
      </w:r>
      <w:proofErr w:type="spellEnd"/>
      <w:r w:rsidRPr="00703E20">
        <w:rPr>
          <w:rFonts w:ascii="Arial" w:hAnsi="Arial" w:cs="Arial"/>
          <w:color w:val="auto"/>
          <w:sz w:val="19"/>
          <w:szCs w:val="19"/>
          <w:lang w:val="sk-SK"/>
        </w:rPr>
        <w:t xml:space="preserv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1"/>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w:t>
      </w:r>
      <w:proofErr w:type="spellStart"/>
      <w:r w:rsidR="00E70656" w:rsidRPr="00E70656">
        <w:rPr>
          <w:rFonts w:ascii="Arial" w:hAnsi="Arial" w:cs="Arial"/>
          <w:sz w:val="19"/>
          <w:szCs w:val="19"/>
          <w:lang w:val="sk-SK"/>
        </w:rPr>
        <w:t>ante</w:t>
      </w:r>
      <w:proofErr w:type="spellEnd"/>
      <w:r w:rsidR="00E70656" w:rsidRPr="00E70656">
        <w:rPr>
          <w:rFonts w:ascii="Arial" w:hAnsi="Arial" w:cs="Arial"/>
          <w:sz w:val="19"/>
          <w:szCs w:val="19"/>
          <w:lang w:val="sk-SK"/>
        </w:rPr>
        <w:t xml:space="preserv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oznámenia výsledku VO/ informácií zaslaných ÚVO a </w:t>
      </w:r>
      <w:proofErr w:type="spellStart"/>
      <w:r w:rsidRPr="0073389C">
        <w:rPr>
          <w:rFonts w:cs="Arial"/>
          <w:szCs w:val="19"/>
          <w:lang w:val="sk-SK"/>
        </w:rPr>
        <w:t>Ú.v</w:t>
      </w:r>
      <w:proofErr w:type="spellEnd"/>
      <w:r w:rsidRPr="0073389C">
        <w:rPr>
          <w:rFonts w:cs="Arial"/>
          <w:szCs w:val="19"/>
          <w:lang w:val="sk-SK"/>
        </w:rPr>
        <w:t>.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7EA33790"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w:t>
      </w:r>
      <w:proofErr w:type="spellStart"/>
      <w:r w:rsidRPr="00E575D3">
        <w:rPr>
          <w:rFonts w:cs="Arial"/>
          <w:szCs w:val="19"/>
        </w:rPr>
        <w:t>ante</w:t>
      </w:r>
      <w:proofErr w:type="spellEnd"/>
      <w:r w:rsidRPr="00E575D3">
        <w:rPr>
          <w:rFonts w:cs="Arial"/>
          <w:szCs w:val="19"/>
        </w:rPr>
        <w:t xml:space="preserve"> kontroly, resp. prijímateľ v procese druhej ex-</w:t>
      </w:r>
      <w:proofErr w:type="spellStart"/>
      <w:r w:rsidRPr="00E575D3">
        <w:rPr>
          <w:rFonts w:cs="Arial"/>
          <w:szCs w:val="19"/>
        </w:rPr>
        <w:t>ante</w:t>
      </w:r>
      <w:proofErr w:type="spellEnd"/>
      <w:r w:rsidRPr="00E575D3">
        <w:rPr>
          <w:rFonts w:cs="Arial"/>
          <w:szCs w:val="19"/>
        </w:rPr>
        <w:t xml:space="preserv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lastRenderedPageBreak/>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2"/>
      </w:r>
      <w:r w:rsidR="00BA496C" w:rsidRPr="00BA496C">
        <w:t>, pokiaľ Prijímateľ je povinnou osobou v zmysle zákona o slobodnom prístupe k informáciám.</w:t>
      </w:r>
    </w:p>
    <w:p w14:paraId="4A065DB8" w14:textId="6C08CFEF"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E70656">
        <w:rPr>
          <w:rFonts w:cs="Arial"/>
          <w:szCs w:val="19"/>
        </w:rPr>
        <w:t>ŽoP</w:t>
      </w:r>
      <w:proofErr w:type="spellEnd"/>
      <w:r w:rsidRPr="00E70656">
        <w:rPr>
          <w:rFonts w:cs="Arial"/>
          <w:szCs w:val="19"/>
        </w:rPr>
        <w:t>.</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 xml:space="preserve">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t>ŽoP</w:t>
      </w:r>
      <w:proofErr w:type="spellEnd"/>
      <w:r w:rsidRPr="0073389C">
        <w:t>.</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3"/>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w:t>
      </w:r>
      <w:proofErr w:type="spellStart"/>
      <w:r w:rsidRPr="0073389C">
        <w:t>ŽoP</w:t>
      </w:r>
      <w:proofErr w:type="spellEnd"/>
      <w:r w:rsidRPr="0073389C">
        <w:t>,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Poskytovateľ vykonáva následnú ex-post kontrolu pri všetkých VO, v rámci ktorých bola riadne ukončená druhá ex-</w:t>
      </w:r>
      <w:proofErr w:type="spellStart"/>
      <w:r w:rsidRPr="0073389C">
        <w:rPr>
          <w:lang w:eastAsia="x-none"/>
        </w:rPr>
        <w:t>ante</w:t>
      </w:r>
      <w:proofErr w:type="spellEnd"/>
      <w:r w:rsidRPr="0073389C">
        <w:rPr>
          <w:lang w:eastAsia="x-none"/>
        </w:rPr>
        <w:t xml:space="preserv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xml:space="preserve">. Túto zmluvu predkladá prijímateľ vrátane všetkých jej príloh. Poskytovateľ je oprávnený v rámci podmienok zmluvy o NFP, resp. záväzných dokumentov, na ktoré zmluva o NFP odkazuje, určiť prijímateľovi výnimku z predkladania týchto príloh, </w:t>
      </w:r>
      <w:proofErr w:type="spellStart"/>
      <w:r w:rsidRPr="0073389C">
        <w:rPr>
          <w:lang w:eastAsia="x-none"/>
        </w:rPr>
        <w:t>t.j</w:t>
      </w:r>
      <w:proofErr w:type="spellEnd"/>
      <w:r w:rsidRPr="0073389C">
        <w:rPr>
          <w:lang w:eastAsia="x-none"/>
        </w:rPr>
        <w:t>.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4"/>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w:t>
      </w:r>
      <w:proofErr w:type="spellStart"/>
      <w:r w:rsidRPr="0073389C">
        <w:rPr>
          <w:rFonts w:ascii="Arial" w:hAnsi="Arial" w:cs="Arial"/>
          <w:sz w:val="19"/>
          <w:szCs w:val="19"/>
          <w:lang w:val="sk-SK"/>
        </w:rPr>
        <w:t>printscreen</w:t>
      </w:r>
      <w:proofErr w:type="spellEnd"/>
      <w:r w:rsidRPr="0073389C">
        <w:rPr>
          <w:rFonts w:ascii="Arial" w:hAnsi="Arial" w:cs="Arial"/>
          <w:sz w:val="19"/>
          <w:szCs w:val="19"/>
          <w:lang w:val="sk-SK"/>
        </w:rPr>
        <w:t>“);</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ktoré neboli predložené v rámci druhej ex-</w:t>
      </w:r>
      <w:proofErr w:type="spellStart"/>
      <w:r w:rsidRPr="0073389C">
        <w:rPr>
          <w:rFonts w:ascii="Arial" w:hAnsi="Arial" w:cs="Arial"/>
          <w:sz w:val="19"/>
          <w:szCs w:val="19"/>
          <w:lang w:val="sk-SK"/>
        </w:rPr>
        <w:t>ante</w:t>
      </w:r>
      <w:proofErr w:type="spellEnd"/>
      <w:r w:rsidRPr="0073389C">
        <w:rPr>
          <w:rFonts w:ascii="Arial" w:hAnsi="Arial" w:cs="Arial"/>
          <w:sz w:val="19"/>
          <w:szCs w:val="19"/>
          <w:lang w:val="sk-SK"/>
        </w:rPr>
        <w:t xml:space="preserv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w:t>
      </w:r>
      <w:r w:rsidR="009D7F63" w:rsidRPr="0073389C">
        <w:rPr>
          <w:lang w:eastAsia="x-none"/>
        </w:rPr>
        <w:lastRenderedPageBreak/>
        <w:t xml:space="preserve">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1370F90"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 xml:space="preserve">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56C">
        <w:rPr>
          <w:rFonts w:cs="Arial"/>
          <w:szCs w:val="19"/>
        </w:rPr>
        <w:t>ŽoP</w:t>
      </w:r>
      <w:proofErr w:type="spellEnd"/>
      <w:r w:rsidRPr="00B8656C">
        <w:rPr>
          <w:rFonts w:cs="Arial"/>
          <w:szCs w:val="19"/>
        </w:rPr>
        <w:t>.</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 xml:space="preserve">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rPr>
          <w:lang w:eastAsia="x-none"/>
        </w:rPr>
        <w:t>ŽoP</w:t>
      </w:r>
      <w:proofErr w:type="spellEnd"/>
      <w:r w:rsidRPr="0073389C">
        <w:rPr>
          <w:lang w:eastAsia="x-none"/>
        </w:rPr>
        <w:t>.</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Nepripustenie do financovania znamená, že všetky výdavky v prípade, že budú zahrnuté v </w:t>
      </w:r>
      <w:proofErr w:type="spellStart"/>
      <w:r w:rsidRPr="0073389C">
        <w:rPr>
          <w:lang w:eastAsia="x-none"/>
        </w:rPr>
        <w:t>ŽoP</w:t>
      </w:r>
      <w:proofErr w:type="spellEnd"/>
      <w:r w:rsidRPr="0073389C">
        <w:rPr>
          <w:lang w:eastAsia="x-none"/>
        </w:rPr>
        <w:t xml:space="preserve">,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určiť ex-</w:t>
      </w:r>
      <w:proofErr w:type="spellStart"/>
      <w:r w:rsidRPr="0073389C">
        <w:rPr>
          <w:lang w:eastAsia="x-none"/>
        </w:rPr>
        <w:t>ante</w:t>
      </w:r>
      <w:proofErr w:type="spellEnd"/>
      <w:r w:rsidRPr="0073389C">
        <w:rPr>
          <w:lang w:eastAsia="x-none"/>
        </w:rPr>
        <w:t xml:space="preserv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lastRenderedPageBreak/>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0E46B6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r w:rsidR="00BC769F">
        <w:t xml:space="preserve">alebo obstarávania </w:t>
      </w:r>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5"/>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 xml:space="preserve">návrh dodatku zmluvy s úspešným uchádzačom, ktorého prílohou je v prípade dodávky stavebných prác alebo tovarov aj podporné stanovisko stavebného dozoru alebo iného príslušného odborníka atď. Stanovisko by malo obsahovať dôvody, ktoré vedú k </w:t>
      </w:r>
      <w:proofErr w:type="spellStart"/>
      <w:r w:rsidRPr="0073389C">
        <w:rPr>
          <w:rFonts w:cs="Arial"/>
          <w:szCs w:val="19"/>
          <w:lang w:val="sk-SK"/>
        </w:rPr>
        <w:t>zazmluvneniu</w:t>
      </w:r>
      <w:proofErr w:type="spellEnd"/>
      <w:r w:rsidRPr="0073389C">
        <w:rPr>
          <w:rFonts w:cs="Arial"/>
          <w:szCs w:val="19"/>
          <w:lang w:val="sk-SK"/>
        </w:rPr>
        <w:t xml:space="preserve">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926D23"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w:t>
      </w:r>
      <w:r w:rsidRPr="004A1434">
        <w:rPr>
          <w:rFonts w:cs="Arial"/>
          <w:szCs w:val="19"/>
        </w:rPr>
        <w:lastRenderedPageBreak/>
        <w:t xml:space="preserve">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w:t>
      </w:r>
      <w:proofErr w:type="spellStart"/>
      <w:r w:rsidRPr="00AE02EE">
        <w:rPr>
          <w:rFonts w:cs="Arial"/>
          <w:szCs w:val="19"/>
        </w:rPr>
        <w:t>ante</w:t>
      </w:r>
      <w:proofErr w:type="spellEnd"/>
      <w:r w:rsidRPr="00AE02EE">
        <w:rPr>
          <w:rFonts w:cs="Arial"/>
          <w:szCs w:val="19"/>
        </w:rPr>
        <w:t xml:space="preserv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6"/>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w:t>
      </w:r>
      <w:proofErr w:type="spellStart"/>
      <w:r w:rsidRPr="0073389C">
        <w:rPr>
          <w:rFonts w:cs="Arial"/>
          <w:szCs w:val="19"/>
          <w:lang w:val="sk-SK"/>
        </w:rPr>
        <w:t>printscreen</w:t>
      </w:r>
      <w:proofErr w:type="spellEnd"/>
      <w:r w:rsidRPr="0073389C">
        <w:rPr>
          <w:rFonts w:cs="Arial"/>
          <w:szCs w:val="19"/>
          <w:lang w:val="sk-SK"/>
        </w:rPr>
        <w:t xml:space="preserve">-u“).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744751C5" w:rsidR="009D7F63" w:rsidRPr="0073389C" w:rsidRDefault="009D7F63" w:rsidP="009D7F63">
      <w:pPr>
        <w:spacing w:before="120" w:after="120" w:line="288" w:lineRule="auto"/>
        <w:jc w:val="both"/>
      </w:pPr>
      <w:r w:rsidRPr="0073389C">
        <w:lastRenderedPageBreak/>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209FCE1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963E0D">
        <w:rPr>
          <w:rFonts w:cs="Arial"/>
          <w:szCs w:val="19"/>
        </w:rPr>
        <w:t>ŽoP</w:t>
      </w:r>
      <w:proofErr w:type="spellEnd"/>
      <w:r w:rsidRPr="00963E0D">
        <w:rPr>
          <w:rFonts w:cs="Arial"/>
          <w:szCs w:val="19"/>
        </w:rPr>
        <w:t xml:space="preserve">.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w:t>
      </w:r>
      <w:proofErr w:type="spellStart"/>
      <w:r w:rsidRPr="00963E0D">
        <w:rPr>
          <w:rFonts w:cs="Arial"/>
          <w:szCs w:val="19"/>
        </w:rPr>
        <w:t>ŽoP</w:t>
      </w:r>
      <w:proofErr w:type="spellEnd"/>
      <w:r w:rsidRPr="00963E0D">
        <w:rPr>
          <w:rFonts w:cs="Arial"/>
          <w:szCs w:val="19"/>
        </w:rPr>
        <w:t>,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lastRenderedPageBreak/>
        <w:t xml:space="preserve">Rámcové dohody sa podľa § 83 ods. 5 ZVO delia na rámcové dohody bez opätovného otvárania súťaže (tzv. uzavreté rámcové dohody) a s opätovným otváraním súťaže (tzv. otvorené rámcové dohody). </w:t>
      </w:r>
    </w:p>
    <w:p w14:paraId="7B27E600" w14:textId="77777777" w:rsidR="00F84F81" w:rsidRPr="00F84F81" w:rsidRDefault="00F84F81" w:rsidP="00F84F81">
      <w:pPr>
        <w:tabs>
          <w:tab w:val="left" w:pos="1014"/>
        </w:tabs>
        <w:spacing w:before="120" w:after="120" w:line="288" w:lineRule="auto"/>
        <w:jc w:val="both"/>
      </w:pPr>
      <w:r w:rsidRPr="00F84F81">
        <w:t>Finančná kontrola čiastkových zákaziek zadávaných na základe rámcových dohôd  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77777777" w:rsidR="00F84F81" w:rsidRPr="00F84F81" w:rsidRDefault="00F84F81" w:rsidP="00F84F81">
      <w:pPr>
        <w:numPr>
          <w:ilvl w:val="0"/>
          <w:numId w:val="102"/>
        </w:numPr>
        <w:tabs>
          <w:tab w:val="left" w:pos="1014"/>
        </w:tabs>
        <w:spacing w:before="120" w:after="120" w:line="288" w:lineRule="auto"/>
        <w:jc w:val="both"/>
      </w:pPr>
      <w:r w:rsidRPr="00F84F81">
        <w:t>druhú ex-</w:t>
      </w:r>
      <w:proofErr w:type="spellStart"/>
      <w:r w:rsidRPr="00F84F81">
        <w:t>ante</w:t>
      </w:r>
      <w:proofErr w:type="spellEnd"/>
      <w:r w:rsidRPr="00F84F81">
        <w:t xml:space="preserve"> kontrolu,</w:t>
      </w:r>
    </w:p>
    <w:p w14:paraId="02E5D269" w14:textId="77777777" w:rsidR="00F84F81" w:rsidRPr="00F84F81" w:rsidRDefault="00F84F81" w:rsidP="00F84F81">
      <w:pPr>
        <w:numPr>
          <w:ilvl w:val="0"/>
          <w:numId w:val="102"/>
        </w:numPr>
        <w:tabs>
          <w:tab w:val="left" w:pos="1014"/>
        </w:tabs>
        <w:spacing w:before="120" w:after="120" w:line="288" w:lineRule="auto"/>
        <w:jc w:val="both"/>
      </w:pPr>
      <w:r w:rsidRPr="00F84F81">
        <w:t>následnú ex-post kontrolu alebo</w:t>
      </w:r>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09FBC33D" w14:textId="4FBE22B3" w:rsidR="007D11DA" w:rsidRPr="005E0D17" w:rsidRDefault="007D11DA" w:rsidP="00DD30A9">
      <w:pPr>
        <w:pStyle w:val="Odsekzoznamu"/>
        <w:numPr>
          <w:ilvl w:val="0"/>
          <w:numId w:val="129"/>
        </w:numPr>
        <w:spacing w:after="120" w:line="288" w:lineRule="auto"/>
        <w:ind w:left="284"/>
        <w:jc w:val="both"/>
        <w:rPr>
          <w:b/>
        </w:rPr>
      </w:pPr>
      <w:r w:rsidRPr="005E0D17">
        <w:rPr>
          <w:b/>
        </w:rPr>
        <w:t xml:space="preserve">Čiastková zmluva, ktorej hodnota je rovnaká alebo vyššia ako finančný limit </w:t>
      </w:r>
      <w:r w:rsidR="008F2958" w:rsidRPr="005E0D17">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w:t>
      </w:r>
      <w:proofErr w:type="spellStart"/>
      <w:r w:rsidR="008F2958">
        <w:t>ante</w:t>
      </w:r>
      <w:proofErr w:type="spellEnd"/>
      <w:r w:rsidR="008F2958">
        <w:t xml:space="preserv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lastRenderedPageBreak/>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612990E8"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Pri druhej ex-</w:t>
      </w:r>
      <w:proofErr w:type="spellStart"/>
      <w:r w:rsidRPr="00721741">
        <w:t>ante</w:t>
      </w:r>
      <w:proofErr w:type="spellEnd"/>
      <w:r w:rsidRPr="00721741">
        <w:t xml:space="preserv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46A914B1" w:rsidR="007D11DA" w:rsidRDefault="007D11DA" w:rsidP="007D11DA">
      <w:pPr>
        <w:tabs>
          <w:tab w:val="left" w:pos="1014"/>
        </w:tabs>
        <w:spacing w:before="120" w:after="120" w:line="288" w:lineRule="auto"/>
        <w:jc w:val="both"/>
      </w:pPr>
      <w:r>
        <w:t>Kontrolu po podpise čiastkovej zmluvy vykoná Poskytovateľ v lehote 7 pracovných dní.</w:t>
      </w:r>
    </w:p>
    <w:p w14:paraId="38035FC9" w14:textId="77777777" w:rsidR="006B360C" w:rsidRDefault="006B360C" w:rsidP="007D11DA">
      <w:pPr>
        <w:tabs>
          <w:tab w:val="left" w:pos="1014"/>
        </w:tabs>
        <w:spacing w:before="120" w:after="120" w:line="288" w:lineRule="auto"/>
        <w:jc w:val="both"/>
      </w:pPr>
    </w:p>
    <w:p w14:paraId="7FE9586B" w14:textId="4C461746" w:rsidR="007D11DA" w:rsidRPr="005E0D17" w:rsidRDefault="007D11DA" w:rsidP="00DD30A9">
      <w:pPr>
        <w:pStyle w:val="Odsekzoznamu"/>
        <w:numPr>
          <w:ilvl w:val="0"/>
          <w:numId w:val="129"/>
        </w:numPr>
        <w:spacing w:before="120" w:after="120" w:line="288" w:lineRule="auto"/>
        <w:ind w:left="426"/>
        <w:jc w:val="both"/>
        <w:rPr>
          <w:b/>
        </w:rPr>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1E7B4A33" w:rsidR="007D11DA" w:rsidRDefault="007D11DA" w:rsidP="007D11DA">
      <w:pPr>
        <w:tabs>
          <w:tab w:val="left" w:pos="1014"/>
        </w:tabs>
        <w:spacing w:before="120" w:after="120" w:line="288" w:lineRule="auto"/>
        <w:jc w:val="both"/>
      </w:pPr>
      <w:r>
        <w:t xml:space="preserve">Poskytovateľ vykoná túto kontrolu v lehote 20 pracovných dní od doručenia dokumentácie prijímateľom. </w:t>
      </w: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DD30A9">
      <w:pPr>
        <w:pStyle w:val="Odsekzoznamu"/>
        <w:numPr>
          <w:ilvl w:val="0"/>
          <w:numId w:val="13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w:t>
      </w:r>
      <w:proofErr w:type="spellStart"/>
      <w:r w:rsidR="00721741">
        <w:t>ante</w:t>
      </w:r>
      <w:proofErr w:type="spellEnd"/>
      <w:r w:rsidR="00721741">
        <w:t xml:space="preserv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1F0A9733"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rsidR="00721741" w:rsidRPr="00721741" w:rsidDel="00525654">
        <w:t>.</w:t>
      </w:r>
    </w:p>
    <w:p w14:paraId="7D8379AC" w14:textId="77777777" w:rsidR="00721741" w:rsidRPr="00721741" w:rsidRDefault="00721741" w:rsidP="00721741">
      <w:pPr>
        <w:tabs>
          <w:tab w:val="left" w:pos="1014"/>
        </w:tabs>
        <w:spacing w:before="120" w:after="120" w:line="288" w:lineRule="auto"/>
        <w:jc w:val="both"/>
      </w:pPr>
      <w:r w:rsidRPr="00721741">
        <w:lastRenderedPageBreak/>
        <w:t>Pri druhej ex-</w:t>
      </w:r>
      <w:proofErr w:type="spellStart"/>
      <w:r w:rsidRPr="00721741">
        <w:t>ante</w:t>
      </w:r>
      <w:proofErr w:type="spellEnd"/>
      <w:r w:rsidRPr="00721741">
        <w:t xml:space="preserv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4E62CC93" w:rsidR="007D11DA" w:rsidRDefault="007D11DA" w:rsidP="007D11DA">
      <w:pPr>
        <w:tabs>
          <w:tab w:val="left" w:pos="1014"/>
        </w:tabs>
        <w:spacing w:before="120" w:after="120" w:line="288" w:lineRule="auto"/>
        <w:jc w:val="both"/>
      </w:pPr>
      <w:r>
        <w:t xml:space="preserve">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DD30A9">
      <w:pPr>
        <w:pStyle w:val="Odsekzoznamu"/>
        <w:numPr>
          <w:ilvl w:val="0"/>
          <w:numId w:val="13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09EE6548" w:rsidR="007D11DA" w:rsidRDefault="007D11DA" w:rsidP="007D11DA">
      <w:pPr>
        <w:tabs>
          <w:tab w:val="left" w:pos="1014"/>
        </w:tabs>
        <w:spacing w:before="120" w:after="120" w:line="288" w:lineRule="auto"/>
        <w:jc w:val="both"/>
      </w:pPr>
      <w:r>
        <w:t>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w:t>
      </w:r>
      <w:proofErr w:type="spellStart"/>
      <w:r w:rsidRPr="00963E0D">
        <w:rPr>
          <w:rFonts w:cs="Arial"/>
          <w:szCs w:val="19"/>
        </w:rPr>
        <w:t>t.j</w:t>
      </w:r>
      <w:proofErr w:type="spellEnd"/>
      <w:r w:rsidRPr="00963E0D">
        <w:rPr>
          <w:rFonts w:cs="Arial"/>
          <w:szCs w:val="19"/>
        </w:rPr>
        <w:t>.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w:t>
      </w:r>
      <w:proofErr w:type="spellStart"/>
      <w:r w:rsidRPr="00EF596F">
        <w:rPr>
          <w:rFonts w:cs="Arial"/>
          <w:szCs w:val="19"/>
        </w:rPr>
        <w:t>ante</w:t>
      </w:r>
      <w:proofErr w:type="spellEnd"/>
      <w:r w:rsidRPr="00EF596F">
        <w:rPr>
          <w:rFonts w:cs="Arial"/>
          <w:szCs w:val="19"/>
        </w:rPr>
        <w:t xml:space="preserv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Prijímateľ je povinný poskytovateľovi predložiť na druhú ex-</w:t>
      </w:r>
      <w:proofErr w:type="spellStart"/>
      <w:r w:rsidRPr="00EF596F">
        <w:rPr>
          <w:rFonts w:cs="Arial"/>
          <w:szCs w:val="19"/>
        </w:rPr>
        <w:t>ante</w:t>
      </w:r>
      <w:proofErr w:type="spellEnd"/>
      <w:r w:rsidRPr="00EF596F">
        <w:rPr>
          <w:rFonts w:cs="Arial"/>
          <w:szCs w:val="19"/>
        </w:rPr>
        <w:t xml:space="preserv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Podkladom pre ukončenie druhej ex-</w:t>
      </w:r>
      <w:proofErr w:type="spellStart"/>
      <w:r w:rsidRPr="00EF596F">
        <w:rPr>
          <w:rFonts w:cs="Arial"/>
          <w:szCs w:val="19"/>
        </w:rPr>
        <w:t>ante</w:t>
      </w:r>
      <w:proofErr w:type="spellEnd"/>
      <w:r w:rsidRPr="00EF596F">
        <w:rPr>
          <w:rFonts w:cs="Arial"/>
          <w:szCs w:val="19"/>
        </w:rPr>
        <w:t xml:space="preserv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w:t>
      </w:r>
      <w:proofErr w:type="spellStart"/>
      <w:r w:rsidRPr="00EF596F">
        <w:rPr>
          <w:rFonts w:cs="Arial"/>
          <w:szCs w:val="19"/>
        </w:rPr>
        <w:t>ante</w:t>
      </w:r>
      <w:proofErr w:type="spellEnd"/>
      <w:r w:rsidRPr="00EF596F">
        <w:rPr>
          <w:rFonts w:cs="Arial"/>
          <w:szCs w:val="19"/>
        </w:rPr>
        <w:t xml:space="preserv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Následnej ex-post kontrole podliehajú centrálne VO, v rámci ktorých bola riadne ukončená druhá ex-</w:t>
      </w:r>
      <w:proofErr w:type="spellStart"/>
      <w:r w:rsidRPr="00EF596F">
        <w:rPr>
          <w:rFonts w:cs="Arial"/>
          <w:szCs w:val="19"/>
        </w:rPr>
        <w:t>ante</w:t>
      </w:r>
      <w:proofErr w:type="spellEnd"/>
      <w:r w:rsidRPr="00EF596F">
        <w:rPr>
          <w:rFonts w:cs="Arial"/>
          <w:szCs w:val="19"/>
        </w:rPr>
        <w:t xml:space="preserv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lastRenderedPageBreak/>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w:t>
      </w:r>
      <w:proofErr w:type="spellStart"/>
      <w:r w:rsidR="00963E0D" w:rsidRPr="00963E0D">
        <w:rPr>
          <w:rFonts w:cs="Arial"/>
          <w:b/>
          <w:szCs w:val="19"/>
        </w:rPr>
        <w:t>ŽoNFP</w:t>
      </w:r>
      <w:proofErr w:type="spellEnd"/>
      <w:r w:rsidR="00963E0D" w:rsidRPr="00963E0D">
        <w:rPr>
          <w:rFonts w:cs="Arial"/>
          <w:b/>
          <w:szCs w:val="19"/>
        </w:rPr>
        <w:t xml:space="preserve"> </w:t>
      </w:r>
      <w:r w:rsidR="00963E0D" w:rsidRPr="00963E0D">
        <w:rPr>
          <w:rFonts w:cs="Arial"/>
          <w:szCs w:val="19"/>
        </w:rPr>
        <w:t xml:space="preserve"> </w:t>
      </w:r>
      <w:r w:rsidR="00963E0D" w:rsidRPr="00963E0D">
        <w:rPr>
          <w:rFonts w:cs="Arial"/>
          <w:b/>
          <w:szCs w:val="19"/>
        </w:rPr>
        <w:t>alebo hodnotenia národného projektu</w:t>
      </w:r>
    </w:p>
    <w:p w14:paraId="23CC2F85" w14:textId="0EC501CC"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w:t>
      </w:r>
      <w:proofErr w:type="spellStart"/>
      <w:r w:rsidRPr="00963E0D">
        <w:rPr>
          <w:rFonts w:cs="Arial"/>
          <w:szCs w:val="19"/>
        </w:rPr>
        <w:t>ŽoNFP</w:t>
      </w:r>
      <w:proofErr w:type="spellEnd"/>
      <w:r w:rsidRPr="00963E0D">
        <w:rPr>
          <w:rFonts w:cs="Arial"/>
          <w:szCs w:val="19"/>
        </w:rPr>
        <w:t xml:space="preserve"> alebo hodnotenia NP v prípade, ak poskytovateľ uvedie v rámci výzvy alebo záväzných podmienok ako podmienku poskytnutia príspevku</w:t>
      </w:r>
      <w:r w:rsidR="00525654" w:rsidRPr="00525654">
        <w:rPr>
          <w:rFonts w:cs="Arial"/>
          <w:szCs w:val="19"/>
        </w:rPr>
        <w:t xml:space="preserve">, aby žiadateľ mal v čase predloženia </w:t>
      </w:r>
      <w:proofErr w:type="spellStart"/>
      <w:r w:rsidR="00525654" w:rsidRPr="00525654">
        <w:rPr>
          <w:rFonts w:cs="Arial"/>
          <w:szCs w:val="19"/>
        </w:rPr>
        <w:t>ŽoNFP</w:t>
      </w:r>
      <w:proofErr w:type="spellEnd"/>
      <w:r w:rsidR="00525654" w:rsidRPr="00525654">
        <w:rPr>
          <w:rFonts w:cs="Arial"/>
          <w:szCs w:val="19"/>
        </w:rPr>
        <w:t xml:space="preserve"> ukončené VO (vo fáze po podpise zmluvy s úspešným uchádzačom), alebo aby žiadateľ mal v čase predloženia </w:t>
      </w:r>
      <w:proofErr w:type="spellStart"/>
      <w:r w:rsidR="00525654" w:rsidRPr="00525654">
        <w:rPr>
          <w:rFonts w:cs="Arial"/>
          <w:szCs w:val="19"/>
        </w:rPr>
        <w:t>ŽoNFP</w:t>
      </w:r>
      <w:proofErr w:type="spellEnd"/>
      <w:r w:rsidR="00525654" w:rsidRPr="00525654">
        <w:rPr>
          <w:rFonts w:cs="Arial"/>
          <w:szCs w:val="19"/>
        </w:rPr>
        <w:t xml:space="preserve"> verejné obstarávanie vo fáze pred podpisom zmluvy s úspešným uchádzačom (po vyhodnotení ponúk a po ukončení všetkých revíznych postupov). V tomto prípade je súčasťou výzvy aj informácia, že v schvaľovacom procese </w:t>
      </w:r>
      <w:proofErr w:type="spellStart"/>
      <w:r w:rsidR="00525654" w:rsidRPr="00525654">
        <w:rPr>
          <w:rFonts w:cs="Arial"/>
          <w:szCs w:val="19"/>
        </w:rPr>
        <w:t>ŽoNFP</w:t>
      </w:r>
      <w:proofErr w:type="spellEnd"/>
      <w:r w:rsidR="00525654" w:rsidRPr="00525654">
        <w:rPr>
          <w:rFonts w:cs="Arial"/>
          <w:szCs w:val="19"/>
        </w:rPr>
        <w:t xml:space="preserve"> bude vykonaná aj kontrola VO. Pre tento typ kontroly sa primerane použijú ustanovenia kapitoly 2.5.6. písm. b) o druhej ex </w:t>
      </w:r>
      <w:proofErr w:type="spellStart"/>
      <w:r w:rsidR="00525654" w:rsidRPr="00525654">
        <w:rPr>
          <w:rFonts w:cs="Arial"/>
          <w:szCs w:val="19"/>
        </w:rPr>
        <w:t>ante</w:t>
      </w:r>
      <w:proofErr w:type="spellEnd"/>
      <w:r w:rsidR="00525654" w:rsidRPr="00525654">
        <w:rPr>
          <w:rFonts w:cs="Arial"/>
          <w:szCs w:val="19"/>
        </w:rPr>
        <w:t xml:space="preserve"> kontrole a kapitoly 2.5.6. písm. c) o štandardnej ex post kontrole. V prípade výkonu druhej ex </w:t>
      </w:r>
      <w:proofErr w:type="spellStart"/>
      <w:r w:rsidR="00525654" w:rsidRPr="00525654">
        <w:rPr>
          <w:rFonts w:cs="Arial"/>
          <w:szCs w:val="19"/>
        </w:rPr>
        <w:t>ante</w:t>
      </w:r>
      <w:proofErr w:type="spellEnd"/>
      <w:r w:rsidR="00525654" w:rsidRPr="00525654">
        <w:rPr>
          <w:rFonts w:cs="Arial"/>
          <w:szCs w:val="19"/>
        </w:rPr>
        <w:t xml:space="preserve"> kontroly v rámci schvaľovacieho procesu </w:t>
      </w:r>
      <w:proofErr w:type="spellStart"/>
      <w:r w:rsidR="00525654" w:rsidRPr="00525654">
        <w:rPr>
          <w:rFonts w:cs="Arial"/>
          <w:szCs w:val="19"/>
        </w:rPr>
        <w:t>ŽoNFP</w:t>
      </w:r>
      <w:proofErr w:type="spellEnd"/>
      <w:r w:rsidR="00525654" w:rsidRPr="00525654">
        <w:rPr>
          <w:rFonts w:cs="Arial"/>
          <w:szCs w:val="19"/>
        </w:rPr>
        <w:t xml:space="preserve"> alebo hodnotenia národného projektu sa následná ex post kontrola podľa kapitoly 2.5.6. písm. d) vykoná po podpise zmluvy o NFP.</w:t>
      </w:r>
    </w:p>
    <w:p w14:paraId="7E687725" w14:textId="32D6FFE2" w:rsidR="00963E0D" w:rsidRPr="00963E0D" w:rsidRDefault="00525654" w:rsidP="00525654">
      <w:pPr>
        <w:spacing w:before="120" w:after="120" w:line="288" w:lineRule="auto"/>
        <w:jc w:val="both"/>
        <w:rPr>
          <w:rFonts w:cs="Arial"/>
          <w:szCs w:val="19"/>
        </w:rPr>
      </w:pPr>
      <w:r w:rsidRPr="00525654">
        <w:rPr>
          <w:rFonts w:cs="Arial"/>
          <w:szCs w:val="19"/>
        </w:rPr>
        <w:t xml:space="preserve">Poskytovateľ môže stanoviť podmienku poskytnutia príspevku aj takým spôsobom, aby žiadateľ mal v čase predloženia </w:t>
      </w:r>
      <w:proofErr w:type="spellStart"/>
      <w:r w:rsidRPr="00525654">
        <w:rPr>
          <w:rFonts w:cs="Arial"/>
          <w:szCs w:val="19"/>
        </w:rPr>
        <w:t>ŽoNFP</w:t>
      </w:r>
      <w:proofErr w:type="spellEnd"/>
      <w:r w:rsidRPr="00525654">
        <w:rPr>
          <w:rFonts w:cs="Arial"/>
          <w:szCs w:val="19"/>
        </w:rPr>
        <w:t xml:space="preserve"> ukončené verejné obstarávanie alebo verejné obstarávanie vo fáze pred podpisom zmluvy s úspešným uchádzačom (o čom rovnako informuje v rámci výzvy), ale kontrola VO bude vykonaná po ukončení schvaľovacieho procesu </w:t>
      </w:r>
      <w:proofErr w:type="spellStart"/>
      <w:r w:rsidRPr="00525654">
        <w:rPr>
          <w:rFonts w:cs="Arial"/>
          <w:szCs w:val="19"/>
        </w:rPr>
        <w:t>ŽoNFP</w:t>
      </w:r>
      <w:proofErr w:type="spellEnd"/>
      <w:r w:rsidRPr="00525654">
        <w:rPr>
          <w:rFonts w:cs="Arial"/>
          <w:szCs w:val="19"/>
        </w:rPr>
        <w:t xml:space="preserve">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 správy z kontroly.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w:t>
      </w:r>
      <w:proofErr w:type="spellStart"/>
      <w:r w:rsidRPr="00525654">
        <w:rPr>
          <w:rFonts w:cs="Arial"/>
          <w:szCs w:val="19"/>
        </w:rPr>
        <w:t>ante</w:t>
      </w:r>
      <w:proofErr w:type="spellEnd"/>
      <w:r w:rsidRPr="00525654">
        <w:rPr>
          <w:rFonts w:cs="Arial"/>
          <w:szCs w:val="19"/>
        </w:rPr>
        <w:t xml:space="preserve"> kontrole a kapitoly 2.5.6. písm. c) o štandardnej ex post kontrole, ak ods. 2 neurčuje inak. V prípade výkonu druhej ex </w:t>
      </w:r>
      <w:proofErr w:type="spellStart"/>
      <w:r w:rsidRPr="00525654">
        <w:rPr>
          <w:rFonts w:cs="Arial"/>
          <w:szCs w:val="19"/>
        </w:rPr>
        <w:t>ante</w:t>
      </w:r>
      <w:proofErr w:type="spellEnd"/>
      <w:r w:rsidRPr="00525654">
        <w:rPr>
          <w:rFonts w:cs="Arial"/>
          <w:szCs w:val="19"/>
        </w:rPr>
        <w:t xml:space="preserve"> kontroly sa následná ex post kontrola podľa kapitoly 2.5.6. písm. d) vykoná po podpise Zmluvy o NFP.</w:t>
      </w:r>
      <w:r w:rsidR="00963E0D" w:rsidRPr="00963E0D">
        <w:rPr>
          <w:rFonts w:cs="Arial"/>
          <w:szCs w:val="19"/>
        </w:rPr>
        <w:t xml:space="preserve">. </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Žiadateľ predkladá v rámci konania o </w:t>
      </w:r>
      <w:proofErr w:type="spellStart"/>
      <w:r w:rsidRPr="00525654">
        <w:rPr>
          <w:rFonts w:cs="Arial"/>
          <w:szCs w:val="19"/>
        </w:rPr>
        <w:t>ŽoNFP</w:t>
      </w:r>
      <w:proofErr w:type="spellEnd"/>
      <w:r w:rsidRPr="00525654">
        <w:rPr>
          <w:rFonts w:cs="Arial"/>
          <w:szCs w:val="19"/>
        </w:rPr>
        <w:t xml:space="preserve"> verejné obstarávanie vo fáze po podpise zmluvy s úspešným uchádzačom </w:t>
      </w:r>
      <w:r w:rsidRPr="00525654">
        <w:rPr>
          <w:rFonts w:cs="Arial"/>
          <w:b/>
          <w:szCs w:val="19"/>
        </w:rPr>
        <w:t>po nadobudnutí  platnosti tejto zmluvy</w:t>
      </w:r>
      <w:r w:rsidRPr="00525654">
        <w:rPr>
          <w:rFonts w:cs="Arial"/>
          <w:szCs w:val="19"/>
        </w:rPr>
        <w:t xml:space="preserve">, vrátane všetkých dodatkov k tejto zmluve, resp. vo fáze pred podpisom zmluvy s úspešným uchádzačom po vyhodnotení ponúk a ukončení všetkých revíznych postupov, a to ako súčasť povinných príloh </w:t>
      </w:r>
      <w:proofErr w:type="spellStart"/>
      <w:r w:rsidRPr="00525654">
        <w:rPr>
          <w:rFonts w:cs="Arial"/>
          <w:szCs w:val="19"/>
        </w:rPr>
        <w:t>ŽoNFP</w:t>
      </w:r>
      <w:proofErr w:type="spellEnd"/>
      <w:r w:rsidRPr="00525654">
        <w:rPr>
          <w:rFonts w:cs="Arial"/>
          <w:szCs w:val="19"/>
        </w:rPr>
        <w:t>.</w:t>
      </w:r>
    </w:p>
    <w:p w14:paraId="6AD5F3EF" w14:textId="08E08D19" w:rsidR="00525654" w:rsidRDefault="00525654" w:rsidP="00525654">
      <w:pPr>
        <w:spacing w:before="120" w:after="120" w:line="288" w:lineRule="auto"/>
        <w:jc w:val="both"/>
        <w:rPr>
          <w:rFonts w:cs="Arial"/>
          <w:szCs w:val="19"/>
        </w:rPr>
      </w:pPr>
      <w:r w:rsidRPr="00525654">
        <w:rPr>
          <w:rFonts w:cs="Arial"/>
          <w:szCs w:val="19"/>
        </w:rPr>
        <w:t xml:space="preserve">Overenie podmienky poskytnutia príspevku týkajúcej sa VO musí byť zabezpečené v lehote na ukončenie schvaľovacieho procesu </w:t>
      </w:r>
      <w:proofErr w:type="spellStart"/>
      <w:r w:rsidRPr="00525654">
        <w:rPr>
          <w:rFonts w:cs="Arial"/>
          <w:szCs w:val="19"/>
        </w:rPr>
        <w:t>ŽoNFP</w:t>
      </w:r>
      <w:proofErr w:type="spellEnd"/>
      <w:r w:rsidRPr="00525654">
        <w:rPr>
          <w:rFonts w:cs="Arial"/>
          <w:szCs w:val="19"/>
        </w:rPr>
        <w:t xml:space="preserve">, ak je kontrola VO vykonaná v rámci schvaľovacieho procesu žiadosti o NFP. </w:t>
      </w:r>
      <w:r w:rsidRPr="00525654">
        <w:rPr>
          <w:rFonts w:cs="Arial"/>
          <w:szCs w:val="19"/>
        </w:rPr>
        <w:lastRenderedPageBreak/>
        <w:t xml:space="preserve">V prípade, že poskytovateľ požaduje od žiadateľa doplnenie alebo vysvetlenie k dokumentácii VO, lehotu na toto doplnenie alebo vysvetlenie určí poskytovateľ v súlade s lehotami určenými na doplnenie ostatných náležitostí </w:t>
      </w:r>
      <w:proofErr w:type="spellStart"/>
      <w:r w:rsidRPr="00525654">
        <w:rPr>
          <w:rFonts w:cs="Arial"/>
          <w:szCs w:val="19"/>
        </w:rPr>
        <w:t>ŽoNFP</w:t>
      </w:r>
      <w:proofErr w:type="spellEnd"/>
    </w:p>
    <w:p w14:paraId="6A162282" w14:textId="7135FA3A" w:rsidR="00963E0D" w:rsidRPr="00963E0D" w:rsidRDefault="00963E0D" w:rsidP="00963E0D">
      <w:pPr>
        <w:spacing w:before="120" w:after="120" w:line="288" w:lineRule="auto"/>
        <w:jc w:val="both"/>
        <w:rPr>
          <w:rFonts w:cs="Arial"/>
          <w:szCs w:val="19"/>
        </w:rPr>
      </w:pPr>
      <w:r w:rsidRPr="00963E0D">
        <w:rPr>
          <w:rFonts w:cs="Arial"/>
          <w:szCs w:val="19"/>
        </w:rPr>
        <w:t xml:space="preserve">Závery kontroly prenesie poskytovateľ do výsledku posúdenia </w:t>
      </w:r>
      <w:proofErr w:type="spellStart"/>
      <w:r w:rsidRPr="00963E0D">
        <w:rPr>
          <w:rFonts w:cs="Arial"/>
          <w:szCs w:val="19"/>
        </w:rPr>
        <w:t>ŽoNFP</w:t>
      </w:r>
      <w:proofErr w:type="spellEnd"/>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xml:space="preserve">. Výstupom kontroly VO nie je v tomto prípade správa z kontroly, ale rozhodnutie o schválení alebo neschválení </w:t>
      </w:r>
      <w:proofErr w:type="spellStart"/>
      <w:r w:rsidRPr="00963E0D">
        <w:rPr>
          <w:rFonts w:cs="Arial"/>
          <w:szCs w:val="19"/>
        </w:rPr>
        <w:t>ŽoNFP</w:t>
      </w:r>
      <w:proofErr w:type="spellEnd"/>
      <w:r w:rsidR="00525654">
        <w:rPr>
          <w:rFonts w:cs="Arial"/>
          <w:szCs w:val="19"/>
        </w:rPr>
        <w:t xml:space="preserve">, </w:t>
      </w:r>
      <w:r w:rsidR="00525654" w:rsidRPr="00525654">
        <w:rPr>
          <w:rFonts w:cs="Arial"/>
          <w:szCs w:val="19"/>
        </w:rPr>
        <w:t>resp. NP. V prípade uplatnenia postupu podľa ods. 2 je výstupom z kontroly VO návrh správy z kontroly VO/správa z kontroly VO.</w:t>
      </w:r>
      <w:r w:rsidRPr="00963E0D">
        <w:rPr>
          <w:rFonts w:cs="Arial"/>
          <w:szCs w:val="19"/>
        </w:rPr>
        <w:t>.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w:t>
      </w:r>
      <w:proofErr w:type="spellStart"/>
      <w:r w:rsidRPr="00963E0D">
        <w:rPr>
          <w:rFonts w:cs="Arial"/>
          <w:szCs w:val="19"/>
        </w:rPr>
        <w:t>ŽoP</w:t>
      </w:r>
      <w:proofErr w:type="spellEnd"/>
      <w:r w:rsidRPr="00963E0D">
        <w:rPr>
          <w:rFonts w:cs="Arial"/>
          <w:szCs w:val="19"/>
        </w:rPr>
        <w:t xml:space="preserve">,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w:t>
      </w:r>
      <w:proofErr w:type="spellStart"/>
      <w:r w:rsidRPr="00963E0D">
        <w:rPr>
          <w:rFonts w:cs="Arial"/>
          <w:szCs w:val="19"/>
        </w:rPr>
        <w:t>ŽoNFP</w:t>
      </w:r>
      <w:proofErr w:type="spellEnd"/>
      <w:r w:rsidRPr="00963E0D">
        <w:rPr>
          <w:rFonts w:cs="Arial"/>
          <w:szCs w:val="19"/>
        </w:rPr>
        <w:t xml:space="preserve">,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t xml:space="preserve">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w:t>
      </w:r>
      <w:proofErr w:type="spellStart"/>
      <w:r w:rsidRPr="00525654">
        <w:rPr>
          <w:rFonts w:cs="Arial"/>
          <w:szCs w:val="19"/>
        </w:rPr>
        <w:t>ŽoNFP</w:t>
      </w:r>
      <w:proofErr w:type="spellEnd"/>
      <w:r w:rsidRPr="00525654">
        <w:rPr>
          <w:rFonts w:cs="Arial"/>
          <w:szCs w:val="19"/>
        </w:rPr>
        <w:t xml:space="preserve"> alebo uplatniť ex-</w:t>
      </w:r>
      <w:proofErr w:type="spellStart"/>
      <w:r w:rsidRPr="00525654">
        <w:rPr>
          <w:rFonts w:cs="Arial"/>
          <w:szCs w:val="19"/>
        </w:rPr>
        <w:t>ante</w:t>
      </w:r>
      <w:proofErr w:type="spellEnd"/>
      <w:r w:rsidRPr="00525654">
        <w:rPr>
          <w:rFonts w:cs="Arial"/>
          <w:szCs w:val="19"/>
        </w:rPr>
        <w:t xml:space="preserve"> finančnú opravu, ktorá bude zohľadnená pri vydaní rozhodnutia o schválení </w:t>
      </w:r>
      <w:proofErr w:type="spellStart"/>
      <w:r w:rsidRPr="00525654">
        <w:rPr>
          <w:rFonts w:cs="Arial"/>
          <w:szCs w:val="19"/>
        </w:rPr>
        <w:t>ŽoNFP</w:t>
      </w:r>
      <w:proofErr w:type="spellEnd"/>
      <w:r w:rsidRPr="00525654">
        <w:rPr>
          <w:rFonts w:cs="Arial"/>
          <w:szCs w:val="19"/>
        </w:rPr>
        <w:t>.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 xml:space="preserve">Poskytovateľ je povinný konštatovať nesplnenie podmienky poskytnutia príspevku a rozhodnúť o neschválení </w:t>
      </w:r>
      <w:proofErr w:type="spellStart"/>
      <w:r w:rsidRPr="00525654">
        <w:rPr>
          <w:rFonts w:cs="Arial"/>
          <w:szCs w:val="19"/>
        </w:rPr>
        <w:t>ŽoNFP</w:t>
      </w:r>
      <w:proofErr w:type="spellEnd"/>
      <w:r w:rsidRPr="00525654">
        <w:rPr>
          <w:rFonts w:cs="Arial"/>
          <w:szCs w:val="19"/>
        </w:rPr>
        <w:t xml:space="preserve">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w:t>
      </w:r>
      <w:proofErr w:type="spellStart"/>
      <w:r w:rsidRPr="00963E0D">
        <w:rPr>
          <w:rFonts w:cs="Arial"/>
          <w:szCs w:val="19"/>
        </w:rPr>
        <w:t>ante</w:t>
      </w:r>
      <w:proofErr w:type="spellEnd"/>
      <w:r w:rsidRPr="00963E0D">
        <w:rPr>
          <w:rFonts w:cs="Arial"/>
          <w:szCs w:val="19"/>
        </w:rPr>
        <w:t xml:space="preserve"> kontrolu, druhú ex-</w:t>
      </w:r>
      <w:proofErr w:type="spellStart"/>
      <w:r w:rsidRPr="00963E0D">
        <w:rPr>
          <w:rFonts w:cs="Arial"/>
          <w:szCs w:val="19"/>
        </w:rPr>
        <w:t>ante</w:t>
      </w:r>
      <w:proofErr w:type="spellEnd"/>
      <w:r w:rsidRPr="00963E0D">
        <w:rPr>
          <w:rFonts w:cs="Arial"/>
          <w:szCs w:val="19"/>
        </w:rPr>
        <w:t xml:space="preserv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w:t>
      </w:r>
      <w:proofErr w:type="spellStart"/>
      <w:r w:rsidRPr="005C056B">
        <w:rPr>
          <w:rFonts w:cs="Arial"/>
          <w:szCs w:val="19"/>
        </w:rPr>
        <w:t>ŽoP</w:t>
      </w:r>
      <w:proofErr w:type="spellEnd"/>
      <w:r w:rsidRPr="005C056B">
        <w:rPr>
          <w:rFonts w:cs="Arial"/>
          <w:szCs w:val="19"/>
        </w:rPr>
        <w:t xml:space="preserve">,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3" w:name="_Toc440372884"/>
      <w:bookmarkStart w:id="174" w:name="_Toc440636395"/>
      <w:r w:rsidRPr="0073389C">
        <w:rPr>
          <w:lang w:val="sk-SK"/>
        </w:rPr>
        <w:lastRenderedPageBreak/>
        <w:t>Finančné opravy</w:t>
      </w:r>
      <w:bookmarkEnd w:id="173"/>
      <w:bookmarkEnd w:id="174"/>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w:t>
      </w:r>
      <w:proofErr w:type="spellStart"/>
      <w:r w:rsidRPr="00EC5388">
        <w:rPr>
          <w:rFonts w:cs="Arial"/>
          <w:szCs w:val="19"/>
        </w:rPr>
        <w:t>ante</w:t>
      </w:r>
      <w:proofErr w:type="spellEnd"/>
      <w:r w:rsidRPr="00EC5388">
        <w:rPr>
          <w:rFonts w:cs="Arial"/>
          <w:szCs w:val="19"/>
        </w:rPr>
        <w:t>;</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w:t>
      </w:r>
      <w:proofErr w:type="spellStart"/>
      <w:r w:rsidRPr="00EC5388">
        <w:rPr>
          <w:rFonts w:cs="Arial"/>
          <w:b/>
          <w:szCs w:val="19"/>
        </w:rPr>
        <w:t>ante</w:t>
      </w:r>
      <w:proofErr w:type="spellEnd"/>
      <w:r w:rsidRPr="00EC5388">
        <w:rPr>
          <w:rFonts w:cs="Arial"/>
          <w:b/>
          <w:szCs w:val="19"/>
        </w:rPr>
        <w:t xml:space="preserv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w:t>
      </w:r>
      <w:proofErr w:type="spellStart"/>
      <w:r w:rsidRPr="00AE218A">
        <w:rPr>
          <w:rFonts w:cs="Arial"/>
          <w:szCs w:val="19"/>
        </w:rPr>
        <w:t>ante</w:t>
      </w:r>
      <w:proofErr w:type="spellEnd"/>
      <w:r w:rsidRPr="00AE218A">
        <w:rPr>
          <w:rFonts w:cs="Arial"/>
          <w:szCs w:val="19"/>
        </w:rPr>
        <w:t xml:space="preserve"> finančná oprava je  individuálne zníženie hodnoty deklarovaných výdavkov z dôvodu zistení porušenia legislatívy SR alebo EÚ, najmä v oblasti VO. Výška individuálnej ex-</w:t>
      </w:r>
      <w:proofErr w:type="spellStart"/>
      <w:r w:rsidRPr="00AE218A">
        <w:rPr>
          <w:rFonts w:cs="Arial"/>
          <w:szCs w:val="19"/>
        </w:rPr>
        <w:t>ante</w:t>
      </w:r>
      <w:proofErr w:type="spellEnd"/>
      <w:r w:rsidRPr="00AE218A">
        <w:rPr>
          <w:rFonts w:cs="Arial"/>
          <w:szCs w:val="19"/>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E218A">
        <w:rPr>
          <w:rFonts w:cs="Arial"/>
          <w:szCs w:val="19"/>
        </w:rPr>
        <w:t>ŽoP</w:t>
      </w:r>
      <w:proofErr w:type="spellEnd"/>
      <w:r w:rsidRPr="00AE218A">
        <w:rPr>
          <w:rFonts w:cs="Arial"/>
          <w:szCs w:val="19"/>
        </w:rPr>
        <w:t>,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proofErr w:type="spellStart"/>
      <w:r w:rsidRPr="00AE218A">
        <w:rPr>
          <w:rFonts w:cs="Arial"/>
          <w:szCs w:val="19"/>
        </w:rPr>
        <w:t>ante</w:t>
      </w:r>
      <w:proofErr w:type="spellEnd"/>
      <w:r w:rsidRPr="00AE218A">
        <w:rPr>
          <w:rFonts w:cs="Arial"/>
          <w:szCs w:val="19"/>
        </w:rPr>
        <w:t xml:space="preserv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w:t>
      </w:r>
      <w:proofErr w:type="spellStart"/>
      <w:r w:rsidRPr="00AE218A">
        <w:rPr>
          <w:rFonts w:cs="Arial"/>
          <w:szCs w:val="19"/>
        </w:rPr>
        <w:t>ante</w:t>
      </w:r>
      <w:proofErr w:type="spellEnd"/>
      <w:r w:rsidRPr="00AE218A">
        <w:rPr>
          <w:rFonts w:cs="Arial"/>
          <w:szCs w:val="19"/>
        </w:rPr>
        <w:t xml:space="preserv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prijímateľ preukáže, že disponuje finančnými zdrojmi, ktorými zabezpečí úhradu budúcich neoprávnených výdavkov minimálne vo výške navrhovanej ex-</w:t>
      </w:r>
      <w:proofErr w:type="spellStart"/>
      <w:r w:rsidRPr="00AE218A">
        <w:rPr>
          <w:rFonts w:cs="Arial"/>
          <w:szCs w:val="19"/>
        </w:rPr>
        <w:t>ante</w:t>
      </w:r>
      <w:proofErr w:type="spellEnd"/>
      <w:r w:rsidRPr="00AE218A">
        <w:rPr>
          <w:rFonts w:cs="Arial"/>
          <w:szCs w:val="19"/>
        </w:rPr>
        <w:t xml:space="preserv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w:t>
      </w:r>
      <w:proofErr w:type="spellStart"/>
      <w:r w:rsidRPr="00AE218A">
        <w:rPr>
          <w:rFonts w:cs="Arial"/>
          <w:szCs w:val="19"/>
        </w:rPr>
        <w:t>ante</w:t>
      </w:r>
      <w:proofErr w:type="spellEnd"/>
      <w:r w:rsidRPr="00AE218A">
        <w:rPr>
          <w:rFonts w:cs="Arial"/>
          <w:szCs w:val="19"/>
        </w:rPr>
        <w:t xml:space="preserv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proofErr w:type="spellStart"/>
      <w:r w:rsidRPr="00AE218A">
        <w:rPr>
          <w:rFonts w:cs="Arial"/>
          <w:szCs w:val="19"/>
        </w:rPr>
        <w:t>ante</w:t>
      </w:r>
      <w:proofErr w:type="spellEnd"/>
      <w:r w:rsidRPr="00AE218A">
        <w:rPr>
          <w:rFonts w:cs="Arial"/>
          <w:szCs w:val="19"/>
        </w:rPr>
        <w:t xml:space="preserv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lastRenderedPageBreak/>
        <w:t xml:space="preserve">3.  </w:t>
      </w:r>
      <w:r w:rsidRPr="00AE218A">
        <w:rPr>
          <w:rFonts w:cs="Arial"/>
          <w:szCs w:val="19"/>
        </w:rPr>
        <w:t>Pri určovaní ex-</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w:t>
      </w:r>
      <w:proofErr w:type="spellStart"/>
      <w:r w:rsidR="008D1C11" w:rsidRPr="008D1C11">
        <w:rPr>
          <w:rFonts w:cs="Arial"/>
          <w:szCs w:val="19"/>
        </w:rPr>
        <w:t>ante</w:t>
      </w:r>
      <w:proofErr w:type="spellEnd"/>
      <w:r w:rsidR="008D1C11" w:rsidRPr="008D1C11">
        <w:rPr>
          <w:rFonts w:cs="Arial"/>
          <w:szCs w:val="19"/>
        </w:rPr>
        <w:t xml:space="preserve"> finančnou opravou.</w:t>
      </w:r>
    </w:p>
    <w:p w14:paraId="2E15F6AE" w14:textId="1644E22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Poskytovateľ zašle prijímateľovi spolu s návrhom ex-</w:t>
      </w:r>
      <w:proofErr w:type="spellStart"/>
      <w:r w:rsidRPr="00AE218A">
        <w:rPr>
          <w:rFonts w:cs="Arial"/>
          <w:szCs w:val="19"/>
        </w:rPr>
        <w:t>ante</w:t>
      </w:r>
      <w:proofErr w:type="spellEnd"/>
      <w:r w:rsidRPr="00AE218A">
        <w:rPr>
          <w:rFonts w:cs="Arial"/>
          <w:szCs w:val="19"/>
        </w:rPr>
        <w:t xml:space="preserve"> finančnej opravy aj znenie dodatku k </w:t>
      </w:r>
      <w:r w:rsidR="00E23756">
        <w:rPr>
          <w:rFonts w:cs="Arial"/>
          <w:szCs w:val="19"/>
        </w:rPr>
        <w:t>z</w:t>
      </w:r>
      <w:r w:rsidRPr="00AE218A">
        <w:rPr>
          <w:rFonts w:cs="Arial"/>
          <w:szCs w:val="19"/>
        </w:rPr>
        <w:t>mluve o NFP, ktoré nie je podpísané zo strany poskytovateľa. Prijímateľ je povinný v prípade akceptovania ex-</w:t>
      </w:r>
      <w:proofErr w:type="spellStart"/>
      <w:r w:rsidRPr="00AE218A">
        <w:rPr>
          <w:rFonts w:cs="Arial"/>
          <w:szCs w:val="19"/>
        </w:rPr>
        <w:t>ante</w:t>
      </w:r>
      <w:proofErr w:type="spellEnd"/>
      <w:r w:rsidRPr="00AE218A">
        <w:rPr>
          <w:rFonts w:cs="Arial"/>
          <w:szCs w:val="19"/>
        </w:rPr>
        <w:t xml:space="preserv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proofErr w:type="spellStart"/>
      <w:r w:rsidRPr="00AE218A">
        <w:rPr>
          <w:rFonts w:cs="Arial"/>
          <w:szCs w:val="19"/>
        </w:rPr>
        <w:t>ante</w:t>
      </w:r>
      <w:proofErr w:type="spellEnd"/>
      <w:r w:rsidRPr="00AE218A">
        <w:rPr>
          <w:rFonts w:cs="Arial"/>
          <w:szCs w:val="19"/>
        </w:rPr>
        <w:t xml:space="preserv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1D6E0E4D" w14:textId="77777777" w:rsidR="00F90A44" w:rsidRDefault="00F90A44" w:rsidP="00F90A44">
      <w:pPr>
        <w:autoSpaceDE w:val="0"/>
        <w:autoSpaceDN w:val="0"/>
        <w:spacing w:before="120"/>
        <w:ind w:left="714" w:hanging="357"/>
        <w:jc w:val="both"/>
        <w:rPr>
          <w:rFonts w:cs="Arial"/>
          <w:szCs w:val="16"/>
        </w:rPr>
      </w:pPr>
      <w:r>
        <w:rPr>
          <w:rFonts w:cs="Arial"/>
          <w:szCs w:val="19"/>
        </w:rPr>
        <w:t xml:space="preserve">7.  </w:t>
      </w:r>
      <w:r w:rsidRPr="0086446D">
        <w:rPr>
          <w:rFonts w:cs="Arial"/>
          <w:szCs w:val="16"/>
        </w:rPr>
        <w:t>V prípade ex-</w:t>
      </w:r>
      <w:proofErr w:type="spellStart"/>
      <w:r w:rsidRPr="0086446D">
        <w:rPr>
          <w:rFonts w:cs="Arial"/>
          <w:szCs w:val="16"/>
        </w:rPr>
        <w:t>ante</w:t>
      </w:r>
      <w:proofErr w:type="spellEnd"/>
      <w:r w:rsidRPr="0086446D">
        <w:rPr>
          <w:rFonts w:cs="Arial"/>
          <w:szCs w:val="16"/>
        </w:rPr>
        <w:t xml:space="preserve"> finančnej opravy je prijímateľ povinný pri predkladaní žiadosti o platbu postupovať</w:t>
      </w:r>
      <w:r>
        <w:rPr>
          <w:rFonts w:cs="Arial"/>
          <w:szCs w:val="16"/>
        </w:rPr>
        <w:t xml:space="preserve">         nasledovne: </w:t>
      </w:r>
      <w:r w:rsidRPr="0086446D">
        <w:rPr>
          <w:rFonts w:cs="Arial"/>
          <w:szCs w:val="16"/>
        </w:rPr>
        <w:t xml:space="preserve"> </w:t>
      </w:r>
      <w:r>
        <w:rPr>
          <w:rFonts w:cs="Arial"/>
          <w:szCs w:val="16"/>
        </w:rPr>
        <w:t xml:space="preserve">     </w:t>
      </w:r>
    </w:p>
    <w:p w14:paraId="22275ADE" w14:textId="77777777" w:rsidR="00F90A44" w:rsidRPr="0086446D" w:rsidRDefault="00F90A44" w:rsidP="00F90A44">
      <w:pPr>
        <w:autoSpaceDE w:val="0"/>
        <w:autoSpaceDN w:val="0"/>
        <w:spacing w:before="120"/>
        <w:ind w:left="360"/>
        <w:jc w:val="both"/>
        <w:rPr>
          <w:rFonts w:cs="Arial"/>
          <w:szCs w:val="16"/>
        </w:rPr>
      </w:pPr>
      <w:r>
        <w:rPr>
          <w:rFonts w:cs="Arial"/>
          <w:szCs w:val="16"/>
        </w:rPr>
        <w:t xml:space="preserve">   </w:t>
      </w:r>
    </w:p>
    <w:p w14:paraId="5AD5C7A5" w14:textId="77777777" w:rsidR="00F90A44" w:rsidRPr="0086446D" w:rsidRDefault="00F90A44" w:rsidP="00F90A44">
      <w:pPr>
        <w:pStyle w:val="Odsekzoznamu"/>
        <w:numPr>
          <w:ilvl w:val="0"/>
          <w:numId w:val="135"/>
        </w:numPr>
        <w:contextualSpacing w:val="0"/>
        <w:jc w:val="both"/>
        <w:rPr>
          <w:rFonts w:cs="Arial"/>
          <w:szCs w:val="16"/>
        </w:rPr>
      </w:pPr>
      <w:r w:rsidRPr="0086446D">
        <w:rPr>
          <w:rFonts w:cs="Arial"/>
          <w:szCs w:val="16"/>
        </w:rPr>
        <w:t>nepotvrdená ex-</w:t>
      </w:r>
      <w:proofErr w:type="spellStart"/>
      <w:r w:rsidRPr="0086446D">
        <w:rPr>
          <w:rFonts w:cs="Arial"/>
          <w:szCs w:val="16"/>
        </w:rPr>
        <w:t>ante</w:t>
      </w:r>
      <w:proofErr w:type="spellEnd"/>
      <w:r w:rsidRPr="0086446D">
        <w:rPr>
          <w:rFonts w:cs="Arial"/>
          <w:szCs w:val="16"/>
        </w:rPr>
        <w:t xml:space="preserve"> finančná oprava (neuzatvorený dodatok k zmluve o poskytnutí nenávratného finančného príspevku) – prijímateľ predkladá žiadosť o platbu zahŕňajúcu všetky výdavky vrátane výdavkov za nepotvrdenú ex-</w:t>
      </w:r>
      <w:proofErr w:type="spellStart"/>
      <w:r w:rsidRPr="0086446D">
        <w:rPr>
          <w:rFonts w:cs="Arial"/>
          <w:szCs w:val="16"/>
        </w:rPr>
        <w:t>ante</w:t>
      </w:r>
      <w:proofErr w:type="spellEnd"/>
      <w:r w:rsidRPr="0086446D">
        <w:rPr>
          <w:rFonts w:cs="Arial"/>
          <w:szCs w:val="16"/>
        </w:rPr>
        <w:t xml:space="preserve"> finančnú opravu a RO zníži oprávnenú sumu v predloženej žiadosti o platbu;</w:t>
      </w:r>
    </w:p>
    <w:p w14:paraId="5658EC57" w14:textId="77777777" w:rsidR="00F90A44" w:rsidRPr="00054418" w:rsidRDefault="00F90A44" w:rsidP="00F90A44">
      <w:pPr>
        <w:pStyle w:val="Odsekzoznamu"/>
        <w:numPr>
          <w:ilvl w:val="0"/>
          <w:numId w:val="135"/>
        </w:numPr>
        <w:autoSpaceDE w:val="0"/>
        <w:autoSpaceDN w:val="0"/>
        <w:adjustRightInd w:val="0"/>
        <w:spacing w:before="120"/>
        <w:jc w:val="both"/>
        <w:rPr>
          <w:rFonts w:cs="Arial"/>
          <w:szCs w:val="16"/>
        </w:rPr>
      </w:pPr>
      <w:r w:rsidRPr="0086446D">
        <w:rPr>
          <w:rFonts w:cs="Arial"/>
          <w:szCs w:val="16"/>
        </w:rPr>
        <w:t>potvrdená ex-</w:t>
      </w:r>
      <w:proofErr w:type="spellStart"/>
      <w:r w:rsidRPr="0086446D">
        <w:rPr>
          <w:rFonts w:cs="Arial"/>
          <w:szCs w:val="16"/>
        </w:rPr>
        <w:t>ante</w:t>
      </w:r>
      <w:proofErr w:type="spellEnd"/>
      <w:r w:rsidRPr="0086446D">
        <w:rPr>
          <w:rFonts w:cs="Arial"/>
          <w:szCs w:val="16"/>
        </w:rPr>
        <w:t xml:space="preserve"> finančná oprava (uzatvorený dodatok k zmluve o poskytnutí nenávratného finančného príspevku) – prijímateľ predkladá žiadosť o platbu zahŕňajúcu všetky výdavky, avšak nárokuje si sumu zníženú o potvrdenú ex-</w:t>
      </w:r>
      <w:proofErr w:type="spellStart"/>
      <w:r w:rsidRPr="0086446D">
        <w:rPr>
          <w:rFonts w:cs="Arial"/>
          <w:szCs w:val="16"/>
        </w:rPr>
        <w:t>ante</w:t>
      </w:r>
      <w:proofErr w:type="spellEnd"/>
      <w:r w:rsidRPr="0086446D">
        <w:rPr>
          <w:rFonts w:cs="Arial"/>
          <w:szCs w:val="16"/>
        </w:rPr>
        <w:t xml:space="preserve"> finančnú opravu.</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po úhrade oprávnených výdavkov v </w:t>
      </w:r>
      <w:proofErr w:type="spellStart"/>
      <w:r w:rsidRPr="0073389C">
        <w:t>ŽoP</w:t>
      </w:r>
      <w:proofErr w:type="spellEnd"/>
      <w:r w:rsidRPr="0073389C">
        <w:t xml:space="preserve">,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w:t>
      </w:r>
      <w:proofErr w:type="spellStart"/>
      <w:r w:rsidR="00BE69D2" w:rsidRPr="00BE69D2">
        <w:t>t.j</w:t>
      </w:r>
      <w:proofErr w:type="spellEnd"/>
      <w:r w:rsidR="00BE69D2" w:rsidRPr="00BE69D2">
        <w:t>.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lastRenderedPageBreak/>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7"/>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w:t>
      </w:r>
      <w:proofErr w:type="spellStart"/>
      <w:r w:rsidRPr="0073389C">
        <w:t>t.j</w:t>
      </w:r>
      <w:proofErr w:type="spellEnd"/>
      <w:r w:rsidRPr="0073389C">
        <w:t xml:space="preserve">.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w:t>
      </w:r>
      <w:proofErr w:type="spellStart"/>
      <w:r w:rsidRPr="0073389C">
        <w:t>nasl</w:t>
      </w:r>
      <w:proofErr w:type="spellEnd"/>
      <w:r w:rsidRPr="0073389C">
        <w:t xml:space="preserve">.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lastRenderedPageBreak/>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w:t>
      </w:r>
      <w:proofErr w:type="spellStart"/>
      <w:r w:rsidRPr="004B129C">
        <w:rPr>
          <w:rFonts w:cs="Arial"/>
          <w:szCs w:val="19"/>
        </w:rPr>
        <w:t>nasl</w:t>
      </w:r>
      <w:proofErr w:type="spellEnd"/>
      <w:r w:rsidRPr="004B129C">
        <w:rPr>
          <w:rFonts w:cs="Arial"/>
          <w:szCs w:val="19"/>
        </w:rPr>
        <w:t xml:space="preserve">.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5" w:name="_Toc440372885"/>
      <w:bookmarkStart w:id="176" w:name="_Toc440636396"/>
      <w:r w:rsidRPr="0073389C">
        <w:rPr>
          <w:lang w:val="sk-SK"/>
        </w:rPr>
        <w:t>Postupy vo verejnom obstarávaní</w:t>
      </w:r>
      <w:bookmarkEnd w:id="175"/>
      <w:bookmarkEnd w:id="176"/>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proofErr w:type="spellStart"/>
      <w:r w:rsidRPr="00AE02EE">
        <w:rPr>
          <w:rFonts w:cs="Arial"/>
          <w:szCs w:val="19"/>
        </w:rPr>
        <w:t>ante</w:t>
      </w:r>
      <w:proofErr w:type="spellEnd"/>
      <w:r w:rsidRPr="00AE02EE">
        <w:rPr>
          <w:rFonts w:cs="Arial"/>
          <w:szCs w:val="19"/>
        </w:rPr>
        <w:t xml:space="preserve"> kontrola, druhá ex-</w:t>
      </w:r>
      <w:proofErr w:type="spellStart"/>
      <w:r w:rsidRPr="00AE02EE">
        <w:rPr>
          <w:rFonts w:cs="Arial"/>
          <w:szCs w:val="19"/>
        </w:rPr>
        <w:t>ante</w:t>
      </w:r>
      <w:proofErr w:type="spellEnd"/>
      <w:r w:rsidRPr="00AE02EE">
        <w:rPr>
          <w:rFonts w:cs="Arial"/>
          <w:szCs w:val="19"/>
        </w:rPr>
        <w:t xml:space="preserv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proofErr w:type="spellStart"/>
      <w:r w:rsidRPr="00AE02EE">
        <w:rPr>
          <w:rFonts w:cs="Arial"/>
          <w:szCs w:val="19"/>
        </w:rPr>
        <w:t>ante</w:t>
      </w:r>
      <w:proofErr w:type="spellEnd"/>
      <w:r w:rsidRPr="00AE02EE">
        <w:rPr>
          <w:rFonts w:cs="Arial"/>
          <w:szCs w:val="19"/>
        </w:rPr>
        <w:t xml:space="preserv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lastRenderedPageBreak/>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w:t>
      </w:r>
      <w:proofErr w:type="spellStart"/>
      <w:r w:rsidRPr="00AE02EE">
        <w:rPr>
          <w:rFonts w:cs="Arial"/>
          <w:szCs w:val="19"/>
        </w:rPr>
        <w:t>ante</w:t>
      </w:r>
      <w:proofErr w:type="spellEnd"/>
      <w:r w:rsidRPr="00AE02EE">
        <w:rPr>
          <w:rFonts w:cs="Arial"/>
          <w:szCs w:val="19"/>
        </w:rPr>
        <w:t xml:space="preserv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261A4EFC"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w:t>
      </w:r>
      <w:proofErr w:type="spellStart"/>
      <w:r w:rsidRPr="008A2C57">
        <w:rPr>
          <w:rFonts w:cs="Arial"/>
          <w:szCs w:val="19"/>
          <w:lang w:eastAsia="sk-SK"/>
        </w:rPr>
        <w:t>VO</w:t>
      </w:r>
      <w:proofErr w:type="spellEnd"/>
      <w:r w:rsidRPr="008A2C57">
        <w:rPr>
          <w:rFonts w:cs="Arial"/>
          <w:szCs w:val="19"/>
          <w:lang w:eastAsia="sk-SK"/>
        </w:rPr>
        <w:t xml:space="preserve">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w:t>
      </w:r>
      <w:r w:rsidR="00267484" w:rsidRPr="008A2C57">
        <w:rPr>
          <w:rFonts w:cs="Arial"/>
          <w:b/>
          <w:szCs w:val="19"/>
          <w:lang w:eastAsia="sk-SK"/>
        </w:rPr>
        <w:lastRenderedPageBreak/>
        <w:t>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w:t>
      </w:r>
      <w:proofErr w:type="spellStart"/>
      <w:r w:rsidRPr="00927D81">
        <w:rPr>
          <w:rFonts w:cs="Arial"/>
          <w:szCs w:val="19"/>
        </w:rPr>
        <w:t>položkovitého</w:t>
      </w:r>
      <w:proofErr w:type="spellEnd"/>
      <w:r w:rsidRPr="00927D81">
        <w:rPr>
          <w:rFonts w:cs="Arial"/>
          <w:szCs w:val="19"/>
        </w:rPr>
        <w:t xml:space="preserve"> rozpočtu s uvedením jednotkových cien) tovarov, služieb a prác zo strany úspešného uchádzača, ktorým preukáže splnenie požiadaviek na predmet zákazky. Uvedený opis (</w:t>
      </w:r>
      <w:proofErr w:type="spellStart"/>
      <w:r w:rsidRPr="00927D81">
        <w:rPr>
          <w:rFonts w:cs="Arial"/>
          <w:szCs w:val="19"/>
        </w:rPr>
        <w:t>položkovitý</w:t>
      </w:r>
      <w:proofErr w:type="spellEnd"/>
      <w:r w:rsidRPr="00927D81">
        <w:rPr>
          <w:rFonts w:cs="Arial"/>
          <w:szCs w:val="19"/>
        </w:rPr>
        <w:t xml:space="preserve">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7B2549AD" w:rsidR="00A57973"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r w:rsidR="00AF619C">
        <w:rPr>
          <w:rFonts w:cs="Arial"/>
          <w:b/>
          <w:szCs w:val="19"/>
        </w:rPr>
        <w:t xml:space="preserve"> </w:t>
      </w:r>
      <w:r w:rsidR="00AF619C" w:rsidRPr="00AF619C">
        <w:rPr>
          <w:rFonts w:cs="Arial"/>
          <w:b/>
          <w:szCs w:val="19"/>
        </w:rPr>
        <w:t>a pre zákazky vyhlásené podľa Obchodných podmienok elektronického trhoviska (OPET) verzia 3.3 a vyššie</w:t>
      </w:r>
      <w:r w:rsidR="005E0D17" w:rsidRPr="00AF619C">
        <w:rPr>
          <w:rFonts w:cs="Arial"/>
          <w:szCs w:val="19"/>
        </w:rPr>
        <w:t>)</w:t>
      </w:r>
      <w:r w:rsidRPr="00672FF6">
        <w:rPr>
          <w:rFonts w:cs="Arial"/>
          <w:szCs w:val="19"/>
        </w:rPr>
        <w:t>,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w:t>
      </w:r>
      <w:proofErr w:type="spellStart"/>
      <w:r w:rsidRPr="00672FF6">
        <w:rPr>
          <w:rFonts w:cs="Arial"/>
          <w:szCs w:val="19"/>
        </w:rPr>
        <w:t>t.j</w:t>
      </w:r>
      <w:proofErr w:type="spellEnd"/>
      <w:r w:rsidRPr="00672FF6">
        <w:rPr>
          <w:rFonts w:cs="Arial"/>
          <w:szCs w:val="19"/>
        </w:rPr>
        <w:t xml:space="preserve">. stanovil túto lehotu s dostatočnou rezervou pre výkon kontroly). </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lastRenderedPageBreak/>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EE3967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w:t>
      </w:r>
      <w:proofErr w:type="spellStart"/>
      <w:r w:rsidRPr="0073389C">
        <w:rPr>
          <w:rFonts w:cs="Arial"/>
          <w:szCs w:val="19"/>
        </w:rPr>
        <w:t>ante</w:t>
      </w:r>
      <w:proofErr w:type="spellEnd"/>
      <w:r w:rsidRPr="0073389C">
        <w:rPr>
          <w:rFonts w:cs="Arial"/>
          <w:szCs w:val="19"/>
        </w:rPr>
        <w:t xml:space="preserv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w:t>
      </w:r>
      <w:proofErr w:type="spellStart"/>
      <w:r w:rsidRPr="0073389C">
        <w:rPr>
          <w:rFonts w:cs="Arial"/>
          <w:szCs w:val="19"/>
        </w:rPr>
        <w:t>ante</w:t>
      </w:r>
      <w:proofErr w:type="spellEnd"/>
      <w:r w:rsidRPr="0073389C">
        <w:rPr>
          <w:rFonts w:cs="Arial"/>
          <w:szCs w:val="19"/>
        </w:rPr>
        <w:t xml:space="preserv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w:t>
      </w:r>
      <w:proofErr w:type="spellStart"/>
      <w:r w:rsidRPr="0073389C">
        <w:rPr>
          <w:rFonts w:eastAsia="Times New Roman" w:cs="Arial"/>
          <w:color w:val="auto"/>
          <w:szCs w:val="19"/>
          <w:lang w:val="sk-SK" w:eastAsia="cs-CZ"/>
        </w:rPr>
        <w:t>print</w:t>
      </w:r>
      <w:proofErr w:type="spellEnd"/>
      <w:r w:rsidRPr="0073389C">
        <w:rPr>
          <w:rFonts w:eastAsia="Times New Roman" w:cs="Arial"/>
          <w:color w:val="auto"/>
          <w:szCs w:val="19"/>
          <w:lang w:val="sk-SK" w:eastAsia="cs-CZ"/>
        </w:rPr>
        <w:t xml:space="preserve"> </w:t>
      </w:r>
      <w:proofErr w:type="spellStart"/>
      <w:r w:rsidRPr="0073389C">
        <w:rPr>
          <w:rFonts w:eastAsia="Times New Roman" w:cs="Arial"/>
          <w:color w:val="auto"/>
          <w:szCs w:val="19"/>
          <w:lang w:val="sk-SK" w:eastAsia="cs-CZ"/>
        </w:rPr>
        <w:t>screen</w:t>
      </w:r>
      <w:proofErr w:type="spellEnd"/>
      <w:r w:rsidRPr="0073389C">
        <w:rPr>
          <w:rFonts w:eastAsia="Times New Roman" w:cs="Arial"/>
          <w:color w:val="auto"/>
          <w:szCs w:val="19"/>
          <w:lang w:val="sk-SK" w:eastAsia="cs-CZ"/>
        </w:rPr>
        <w:t>“).</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ex-</w:t>
      </w:r>
      <w:proofErr w:type="spellStart"/>
      <w:r w:rsidR="00D519DF">
        <w:rPr>
          <w:rFonts w:cs="Arial"/>
          <w:szCs w:val="19"/>
        </w:rPr>
        <w:t>ante</w:t>
      </w:r>
      <w:proofErr w:type="spellEnd"/>
      <w:r w:rsidR="00D519DF">
        <w:rPr>
          <w:rFonts w:cs="Arial"/>
          <w:szCs w:val="19"/>
        </w:rPr>
        <w:t xml:space="preserv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B889D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w:t>
      </w:r>
      <w:proofErr w:type="spellStart"/>
      <w:r w:rsidRPr="00A57E12">
        <w:rPr>
          <w:rFonts w:cs="Arial"/>
          <w:szCs w:val="19"/>
        </w:rPr>
        <w:t>ŽoNFP</w:t>
      </w:r>
      <w:proofErr w:type="spellEnd"/>
      <w:r w:rsidRPr="00A57E12">
        <w:rPr>
          <w:rFonts w:cs="Arial"/>
          <w:szCs w:val="19"/>
        </w:rPr>
        <w:t xml:space="preserve">. V prípade, ak pri implementácii </w:t>
      </w:r>
      <w:r w:rsidRPr="00A57E12">
        <w:rPr>
          <w:rFonts w:cs="Arial"/>
          <w:szCs w:val="19"/>
        </w:rPr>
        <w:lastRenderedPageBreak/>
        <w:t xml:space="preserve">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FBB75E1" w14:textId="1FDBA438" w:rsidR="005408C4" w:rsidRPr="005408C4"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w:t>
      </w:r>
      <w:r w:rsidR="003C7C88">
        <w:rPr>
          <w:rFonts w:cs="Arial"/>
          <w:szCs w:val="19"/>
        </w:rPr>
        <w:t>P</w:t>
      </w:r>
      <w:r w:rsidRPr="005408C4">
        <w:rPr>
          <w:rFonts w:cs="Arial"/>
          <w:szCs w:val="19"/>
        </w:rPr>
        <w:t xml:space="preserve">ríklad: </w:t>
      </w:r>
      <w:r w:rsidR="004C7CA3">
        <w:rPr>
          <w:rFonts w:cs="Arial"/>
          <w:szCs w:val="19"/>
        </w:rPr>
        <w:t>P</w:t>
      </w:r>
      <w:r w:rsidRPr="005408C4">
        <w:rPr>
          <w:rFonts w:cs="Arial"/>
          <w:szCs w:val="19"/>
        </w:rPr>
        <w:t>rijímateľ zverejnil výzvu na predkladanie ponúk na svojom webovom sídle, ale nezaslal informáciu o tomto zverejnení na osobitný mailový kontakt zakazkycko@vlada.gov.sk, poskytovateľ uplatní finančnú opravu 25 % podľa typu porušenia č. 1 z prílohy č. 2 k metodickému pokynu CKO č. 5).</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87C">
        <w:rPr>
          <w:rFonts w:cs="Arial"/>
          <w:szCs w:val="19"/>
        </w:rPr>
        <w:t>ŽoP</w:t>
      </w:r>
      <w:proofErr w:type="spellEnd"/>
      <w:r w:rsidRPr="00B8687C">
        <w:rPr>
          <w:rFonts w:cs="Arial"/>
          <w:szCs w:val="19"/>
        </w:rPr>
        <w:t>.</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Nepripustenie do financovania znamená, že všetky výdavky v prípade, že budú zahrnuté v </w:t>
      </w:r>
      <w:proofErr w:type="spellStart"/>
      <w:r w:rsidRPr="00703E20">
        <w:rPr>
          <w:rFonts w:cs="Arial"/>
          <w:szCs w:val="19"/>
          <w:lang w:eastAsia="x-none"/>
        </w:rPr>
        <w:t>ŽoP</w:t>
      </w:r>
      <w:proofErr w:type="spellEnd"/>
      <w:r w:rsidRPr="00703E20">
        <w:rPr>
          <w:rFonts w:cs="Arial"/>
          <w:szCs w:val="19"/>
          <w:lang w:eastAsia="x-none"/>
        </w:rPr>
        <w:t xml:space="preserve">,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lastRenderedPageBreak/>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3426F9A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3C7E9E5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14:paraId="5EB168E4" w14:textId="7EFE0C15"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4C8B1BB2" w14:textId="40F2341C" w:rsidR="004A5C0C" w:rsidRDefault="004A5C0C" w:rsidP="009D7F63">
      <w:pPr>
        <w:tabs>
          <w:tab w:val="left" w:pos="1014"/>
        </w:tabs>
        <w:spacing w:before="120" w:after="120" w:line="288" w:lineRule="auto"/>
        <w:jc w:val="both"/>
      </w:pPr>
      <w:r w:rsidRPr="004A5C0C">
        <w:t xml:space="preserve">Zákazky nad 15 000 </w:t>
      </w:r>
      <w:r w:rsidR="00A15E8E">
        <w:t>EUR</w:t>
      </w:r>
      <w:r w:rsidR="00A15E8E" w:rsidRPr="004A5C0C">
        <w:t xml:space="preserve"> </w:t>
      </w:r>
      <w:r w:rsidRPr="004A5C0C">
        <w:t>na účely tejto kapitoly sú zákazky s nízkymi hodnotami podľa § 117 ZVO na tovary, stavebné práce alebo služby</w:t>
      </w:r>
    </w:p>
    <w:p w14:paraId="7A55D335" w14:textId="73227FBB"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2D01091F" w:rsidR="00F877F0" w:rsidRDefault="00F877F0" w:rsidP="009D7F63">
      <w:pPr>
        <w:tabs>
          <w:tab w:val="left" w:pos="1014"/>
        </w:tabs>
        <w:spacing w:before="120" w:after="120" w:line="288" w:lineRule="auto"/>
        <w:jc w:val="both"/>
      </w:pPr>
      <w:r w:rsidRPr="0073389C">
        <w:rPr>
          <w:color w:val="FF0000"/>
        </w:rPr>
        <w:t xml:space="preserve"> </w:t>
      </w:r>
      <w:r w:rsidRPr="0073389C">
        <w:t xml:space="preserve">V prípade, že </w:t>
      </w:r>
      <w:r w:rsidR="004A5C0C" w:rsidRPr="004A5C0C">
        <w:t xml:space="preserve">ide o zákazky nad 15 000 EUR, ktorých </w:t>
      </w:r>
      <w:r w:rsidRPr="0073389C">
        <w:t xml:space="preserve">predmetom obstarávania je tovar, stavebná práca alebo služba, ktorá je bežne dostupná na trhu, prijímateľ </w:t>
      </w:r>
      <w:r w:rsidR="004A5C0C">
        <w:t>môže</w:t>
      </w:r>
      <w:r w:rsidRPr="0073389C">
        <w:t xml:space="preserve"> zadávať zákazku prostredníctvom elektronického trhoviska podľa § </w:t>
      </w:r>
      <w:r w:rsidR="0058112B">
        <w:t>108</w:t>
      </w:r>
      <w:r w:rsidR="0058112B" w:rsidRPr="0073389C">
        <w:t xml:space="preserve"> </w:t>
      </w:r>
      <w:r w:rsidRPr="0073389C">
        <w:t>ods. 1 písm. a) ZVO a</w:t>
      </w:r>
      <w:r w:rsidR="004A5C0C">
        <w:t>lebo</w:t>
      </w:r>
      <w:r w:rsidRPr="0073389C">
        <w:t xml:space="preserve"> </w:t>
      </w:r>
      <w:r w:rsidR="004A5C0C" w:rsidRPr="004A5C0C">
        <w:t>podľa § 113 až 116 ZVO</w:t>
      </w:r>
      <w:r w:rsidRPr="0073389C">
        <w:t xml:space="preserve"> nie postupmi uvedenými v tejto kapitole.</w:t>
      </w:r>
    </w:p>
    <w:p w14:paraId="29E98F48" w14:textId="6DD78C09" w:rsidR="00A238CC" w:rsidRPr="0073389C" w:rsidRDefault="00A238CC" w:rsidP="009D7F63">
      <w:pPr>
        <w:tabs>
          <w:tab w:val="left" w:pos="1014"/>
        </w:tabs>
        <w:spacing w:before="120" w:after="120" w:line="288" w:lineRule="auto"/>
        <w:jc w:val="both"/>
      </w:pPr>
      <w:r w:rsidRPr="00A238CC">
        <w:t>Pravidlá pre zadávanie zákaziek nad 15 000 EUR sa týkajú aj zákaziek s nízkou hodnotou na dodanie tovaru, uskutočnenie stavebných prác a poskytnutie služieb, ktoré sú bežne dostupné na trhu, ak sú zadávané prijímateľom podľa § 8 ZVO a ich predpokladaná hodnota je rovnaká alebo vyššia ako 15 000 EUR.</w:t>
      </w:r>
    </w:p>
    <w:p w14:paraId="7A55D336" w14:textId="1F3C2BE1"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4A5C0C">
        <w:rPr>
          <w:rFonts w:cs="Arial"/>
          <w:b/>
          <w:i/>
          <w:szCs w:val="19"/>
        </w:rPr>
        <w:t xml:space="preserve">Dôležité upozornenie: </w:t>
      </w:r>
      <w:r w:rsidRPr="004A5C0C">
        <w:rPr>
          <w:rFonts w:cs="Arial"/>
          <w:szCs w:val="19"/>
        </w:rPr>
        <w:t xml:space="preserve">Pri zákazke bežne dostupnej na trhu (na </w:t>
      </w:r>
      <w:r w:rsidRPr="00487653">
        <w:rPr>
          <w:rFonts w:cs="Arial"/>
          <w:szCs w:val="19"/>
        </w:rPr>
        <w:t xml:space="preserve">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w:t>
      </w:r>
      <w:r w:rsidRPr="00487653">
        <w:rPr>
          <w:rFonts w:cs="Arial"/>
          <w:szCs w:val="19"/>
        </w:rPr>
        <w:lastRenderedPageBreak/>
        <w:t>môže rozhodnúť medzi 2 postupmi, pričom alternatívou voči zadávaniu zákazky s využitím elektronického trhoviska je zadávanie podlimitnej zákazky bez využitia elektronického trhoviska.</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1CA4937F"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minimálne 5</w:t>
      </w:r>
      <w:r w:rsidR="00275D14" w:rsidRPr="00275D14">
        <w:t xml:space="preserve"> </w:t>
      </w:r>
      <w:r w:rsidR="00275D14" w:rsidRPr="00275D14">
        <w:rPr>
          <w:b/>
        </w:rPr>
        <w:t>celých</w:t>
      </w:r>
      <w:r w:rsidRPr="0073389C">
        <w:rPr>
          <w:b/>
        </w:rPr>
        <w:t xml:space="preserve"> pracovných dní pred dňom </w:t>
      </w:r>
      <w:r w:rsidR="00950C3C">
        <w:rPr>
          <w:b/>
        </w:rPr>
        <w:t xml:space="preserve">uplynutia lehoty na </w:t>
      </w:r>
      <w:r w:rsidRPr="0073389C">
        <w:rPr>
          <w:b/>
        </w:rPr>
        <w:t>predkladani</w:t>
      </w:r>
      <w:r w:rsidR="00950C3C">
        <w:rPr>
          <w:b/>
        </w:rPr>
        <w:t>e</w:t>
      </w:r>
      <w:r w:rsidRPr="0073389C">
        <w:rPr>
          <w:b/>
        </w:rPr>
        <w:t xml:space="preserve"> ponúk</w:t>
      </w:r>
      <w:r w:rsidR="00B1362E" w:rsidRPr="00B1362E">
        <w:rPr>
          <w:b/>
        </w:rPr>
        <w:t>, pričom</w:t>
      </w:r>
      <w:r w:rsidRPr="0073389C">
        <w:t xml:space="preserve"> </w:t>
      </w:r>
      <w:r w:rsidR="00B1362E" w:rsidRPr="00B1362E">
        <w:t>(príklad: ak prijímateľ zverejní výzvu na predkladanie ponúk v utorok, minimálna lehota na predkladanie ponúk uplynie budúci týždeň v stredu za predpokladu, že nejde o pracovný týždeň, v rámci ktorého je štátny sviatok)</w:t>
      </w:r>
      <w:r w:rsidR="00B1362E">
        <w:t xml:space="preserve"> </w:t>
      </w:r>
      <w:r w:rsidRPr="0073389C">
        <w:t xml:space="preserve">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 xml:space="preserve">(spravidla </w:t>
      </w:r>
      <w:proofErr w:type="spellStart"/>
      <w:r w:rsidR="00890AFF" w:rsidRPr="00890AFF">
        <w:t>printscreen</w:t>
      </w:r>
      <w:proofErr w:type="spellEnd"/>
      <w:r w:rsidR="00890AFF" w:rsidRPr="00890AFF">
        <w:t xml:space="preserve"> tej časti webového sídla, kde bola výzva na predkladanie ponúk zverejnená). Lehota na predkladanie ponúk musí byť primeraná a musí zohľadniť zložitosť a charakter predmetu zákazky, čas nevyhnutne potrebný na vypracovanie a doručenie ponuky.</w:t>
      </w:r>
    </w:p>
    <w:p w14:paraId="7A55D33A" w14:textId="5B74BA8B" w:rsidR="009D7F63" w:rsidRPr="0073389C" w:rsidRDefault="00890AFF" w:rsidP="009D7F63">
      <w:pPr>
        <w:tabs>
          <w:tab w:val="left" w:pos="1014"/>
        </w:tabs>
        <w:spacing w:before="120" w:after="120" w:line="288" w:lineRule="auto"/>
        <w:jc w:val="both"/>
      </w:pPr>
      <w:r>
        <w:t xml:space="preserve"> </w:t>
      </w:r>
      <w:r w:rsidR="009D7F63" w:rsidRPr="0073389C">
        <w:t xml:space="preserve"> </w:t>
      </w:r>
      <w:r>
        <w:t xml:space="preserve">Prijímateľ </w:t>
      </w:r>
      <w:r w:rsidR="009D7F63" w:rsidRPr="0073389C">
        <w:t xml:space="preserve">v deň zverejnenia </w:t>
      </w:r>
      <w:r w:rsidR="00D76DD9">
        <w:t>v</w:t>
      </w:r>
      <w:r w:rsidR="009D7F63" w:rsidRPr="0073389C">
        <w:t xml:space="preserve">ýzvy na </w:t>
      </w:r>
      <w:r w:rsidR="00950C3C">
        <w:t>predloženie ponuky</w:t>
      </w:r>
      <w:r w:rsidR="00950C3C" w:rsidRPr="0073389C">
        <w:t xml:space="preserve"> </w:t>
      </w:r>
      <w:r w:rsidR="009D7F63" w:rsidRPr="0073389C">
        <w:t>na svojom alebo inom vhodnom webovom sídle</w:t>
      </w:r>
      <w:r w:rsidR="00950C3C">
        <w:t xml:space="preserve"> alebo v printových médiách</w:t>
      </w:r>
      <w:r w:rsidR="009D7F63" w:rsidRPr="0073389C">
        <w:t xml:space="preserve"> 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5587B4A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28BC854A"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 alebo printových médiách.</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57B6514C"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na súťaž (výzvu na predkladanie ponúk) a zašle informácie o zverejnení zákazky na osobitný e-mailový kontakt </w:t>
      </w:r>
      <w:hyperlink r:id="rId27"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14:paraId="28F767D9" w14:textId="77777777" w:rsidR="00AA1C85" w:rsidRDefault="00AA1C85" w:rsidP="00AA1C85">
      <w:pPr>
        <w:tabs>
          <w:tab w:val="left" w:pos="1014"/>
        </w:tabs>
        <w:spacing w:before="120" w:after="120" w:line="288" w:lineRule="auto"/>
        <w:jc w:val="both"/>
      </w:pPr>
      <w:r>
        <w:t>Vyššie uvedené úkony (zverejnenie výzvy, zaslanie informácie o zverejnení výzvy a zaslanie výzvy minimálne 3 vybraným záujemcom) musia byť prijímateľom realizované v rovnaký deň.</w:t>
      </w:r>
    </w:p>
    <w:p w14:paraId="76034677" w14:textId="3657BE6F" w:rsidR="00AA1C85" w:rsidRDefault="00AA1C85" w:rsidP="00AA1C85">
      <w:pPr>
        <w:tabs>
          <w:tab w:val="left" w:pos="1014"/>
        </w:tabs>
        <w:spacing w:before="120" w:after="120" w:line="288" w:lineRule="auto"/>
        <w:jc w:val="both"/>
      </w:pPr>
      <w:r>
        <w:t>Pokiaľ prijímateľ nedodrží povinnosť zaslať túto výzvu vybraným záujemcom v tom istom dni ako o nej informuje zaslaním informácie na osobitný e-mailový kontakt zakazkycko@vlada.gov.sk, je povinný pristúpiť k primeranému predĺženiu lehoty na predkladanie ponúk.</w:t>
      </w:r>
    </w:p>
    <w:p w14:paraId="7A55D33C" w14:textId="743D2051" w:rsidR="009D7F63" w:rsidRPr="0073389C"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w:t>
      </w:r>
      <w:r w:rsidRPr="0073389C">
        <w:lastRenderedPageBreak/>
        <w:t xml:space="preserve">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w:t>
      </w:r>
      <w:r w:rsidR="00D53C88" w:rsidRPr="00D53C88">
        <w:t xml:space="preserve"> a dôkazné bremeno preukázania skutočnosti, že na relevantnom trhu neexistuje viac ako 1 alebo 2 dodávatelia znáša prijímateľ. 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8F29EA6"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 xml:space="preserve">(prijímateľ predloží poskytovateľovi podľa spôsobu vykonania prieskumu trhu </w:t>
      </w:r>
      <w:proofErr w:type="spellStart"/>
      <w:r w:rsidR="00C12A2D" w:rsidRPr="00F659B0">
        <w:t>printscreeny</w:t>
      </w:r>
      <w:proofErr w:type="spellEnd"/>
      <w:r w:rsidR="00C12A2D" w:rsidRPr="00F659B0">
        <w:t>,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0C75CF18"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5 000 </w:t>
      </w:r>
      <w:r w:rsidR="00A15E8E">
        <w:rPr>
          <w:b/>
        </w:rPr>
        <w:t>EUR</w:t>
      </w:r>
      <w:r w:rsidR="00A15E8E" w:rsidRPr="004A5C0C">
        <w:rPr>
          <w:b/>
        </w:rPr>
        <w:t xml:space="preserve"> </w:t>
      </w:r>
      <w:r w:rsidRPr="004A5C0C">
        <w:rPr>
          <w:b/>
        </w:rPr>
        <w:t xml:space="preserve">bez DPH, </w:t>
      </w:r>
      <w:r w:rsidRPr="00DD30A9">
        <w:t xml:space="preserve">je možné určiť úspešného uchádzača na základe určenia predpokladanej hodnoty zákazky. Predpokladaná </w:t>
      </w:r>
      <w:r w:rsidRPr="00DD30A9">
        <w:lastRenderedPageBreak/>
        <w:t>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4F78C592" w14:textId="256F21DE" w:rsidR="00A15E8E" w:rsidRPr="00DD30A9" w:rsidRDefault="00A15E8E" w:rsidP="009D7F63">
      <w:pPr>
        <w:tabs>
          <w:tab w:val="left" w:pos="1014"/>
        </w:tabs>
        <w:spacing w:before="120" w:after="120" w:line="288" w:lineRule="auto"/>
        <w:jc w:val="both"/>
      </w:pPr>
      <w:r w:rsidRPr="00A15E8E">
        <w:rPr>
          <w:b/>
        </w:rPr>
        <w:t>V prípade zákaziek s nízkou hodnotou, ktorých hodnota je do 1 000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8" w:history="1">
        <w:r w:rsidRPr="00A15E8E">
          <w:rPr>
            <w:rStyle w:val="Hypertextovprepojenie"/>
          </w:rPr>
          <w:t>k overovaniu hospodárnosti výdavkov</w:t>
        </w:r>
      </w:hyperlink>
      <w:r w:rsidRPr="00A15E8E">
        <w:rPr>
          <w:vertAlign w:val="superscript"/>
        </w:rPr>
        <w:footnoteReference w:id="108"/>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 xml:space="preserve">V súvislosti s vydaním výkladového stanoviska ÚVO k stanoveniu lehoty na prijímanie žiadostí o súťažné podklady, upozorňujeme prijímateľov, že nemôžu obmedzovať lehotu na prijímanie žiadostí o súťažné podklady, </w:t>
      </w:r>
      <w:proofErr w:type="spellStart"/>
      <w:r w:rsidRPr="00A57E12">
        <w:t>t.j</w:t>
      </w:r>
      <w:proofErr w:type="spellEnd"/>
      <w:r w:rsidRPr="00A57E12">
        <w:t>.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7" w:name="_Toc440372886"/>
      <w:bookmarkStart w:id="178" w:name="_Toc440636397"/>
      <w:r w:rsidRPr="0073389C">
        <w:rPr>
          <w:lang w:val="sk-SK"/>
        </w:rPr>
        <w:t>Zákazky nespadajúce pod zákon o verejnom obstarávaní</w:t>
      </w:r>
      <w:bookmarkEnd w:id="177"/>
      <w:bookmarkEnd w:id="178"/>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 xml:space="preserve">sa vzťahujú na všetky zákazky nespadajúce pod ZVO, ktoré budú spolufinancované z fondov EFRR, ESF, KF, ENRF a programy EÚS, bez ohľadu na skutočnosť, či ich zrealizoval prijímateľ ešte pred schválením </w:t>
      </w:r>
      <w:proofErr w:type="spellStart"/>
      <w:r w:rsidRPr="0073389C">
        <w:t>ŽoNFP</w:t>
      </w:r>
      <w:proofErr w:type="spellEnd"/>
      <w:r w:rsidRPr="0073389C">
        <w:t xml:space="preserve">, alebo až po schválení tejto </w:t>
      </w:r>
      <w:proofErr w:type="spellStart"/>
      <w:r w:rsidRPr="0073389C">
        <w:t>ŽoNFP</w:t>
      </w:r>
      <w:proofErr w:type="spellEnd"/>
      <w:r w:rsidRPr="0073389C">
        <w:t>.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w:t>
      </w:r>
      <w:r w:rsidRPr="0073389C">
        <w:lastRenderedPageBreak/>
        <w:t xml:space="preserve">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 xml:space="preserve">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w:t>
      </w:r>
      <w:r w:rsidRPr="001F7F84">
        <w:lastRenderedPageBreak/>
        <w:t>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BC7B0D9"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w:t>
      </w:r>
      <w:proofErr w:type="spellStart"/>
      <w:r w:rsidR="00D642ED" w:rsidRPr="00D642ED">
        <w:t>ante</w:t>
      </w:r>
      <w:proofErr w:type="spellEnd"/>
      <w:r w:rsidR="00D642ED" w:rsidRPr="00D642ED">
        <w:t xml:space="preserv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resp. na webovom sídle prijímateľa (uvedené zdokladuje napr. predložením „</w:t>
      </w:r>
      <w:proofErr w:type="spellStart"/>
      <w:r w:rsidRPr="0073389C">
        <w:t>print</w:t>
      </w:r>
      <w:proofErr w:type="spellEnd"/>
      <w:r w:rsidRPr="0073389C">
        <w:t xml:space="preserve"> </w:t>
      </w:r>
      <w:proofErr w:type="spellStart"/>
      <w:r w:rsidRPr="0073389C">
        <w:t>screenu</w:t>
      </w:r>
      <w:proofErr w:type="spellEnd"/>
      <w:r w:rsidRPr="0073389C">
        <w:t xml:space="preserve">“),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6DFFDCE3"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riadneho finančného hospodárenia podľa čl. 30 nariadenia 966/2012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„in-</w:t>
      </w:r>
      <w:proofErr w:type="spellStart"/>
      <w:r w:rsidR="009D7F63" w:rsidRPr="0073389C">
        <w:t>house</w:t>
      </w:r>
      <w:proofErr w:type="spellEnd"/>
      <w:r w:rsidR="009D7F63" w:rsidRPr="0073389C">
        <w:t xml:space="preserv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lastRenderedPageBreak/>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lastRenderedPageBreak/>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w:t>
      </w:r>
      <w:proofErr w:type="spellStart"/>
      <w:r w:rsidRPr="0073389C">
        <w:rPr>
          <w:b/>
        </w:rPr>
        <w:t>house</w:t>
      </w:r>
      <w:proofErr w:type="spellEnd"/>
      <w:r w:rsidRPr="0073389C">
        <w:rPr>
          <w:b/>
        </w:rPr>
        <w:t>“ zákaziek a horizontálnych zákaziek</w:t>
      </w:r>
    </w:p>
    <w:p w14:paraId="7A55D399" w14:textId="0FDCC1DD"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w:t>
      </w:r>
      <w:proofErr w:type="spellStart"/>
      <w:r w:rsidR="00367E6F" w:rsidRPr="00367E6F">
        <w:t>ante</w:t>
      </w:r>
      <w:proofErr w:type="spellEnd"/>
      <w:r w:rsidR="00367E6F" w:rsidRPr="00367E6F">
        <w:t xml:space="preserv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w:t>
      </w:r>
      <w:proofErr w:type="spellStart"/>
      <w:r w:rsidRPr="0073389C">
        <w:t>house</w:t>
      </w:r>
      <w:proofErr w:type="spellEnd"/>
      <w:r w:rsidRPr="0073389C">
        <w:t xml:space="preserv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w:t>
      </w:r>
      <w:proofErr w:type="spellStart"/>
      <w:r w:rsidRPr="0073389C">
        <w:t>ante</w:t>
      </w:r>
      <w:proofErr w:type="spellEnd"/>
      <w:r w:rsidRPr="0073389C">
        <w:t xml:space="preserv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w:t>
      </w:r>
      <w:proofErr w:type="spellStart"/>
      <w:r w:rsidRPr="00312317">
        <w:t>house</w:t>
      </w:r>
      <w:proofErr w:type="spellEnd"/>
      <w:r w:rsidRPr="00312317">
        <w:t xml:space="preserv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výdavkov súvisiacich so zadávaním in-</w:t>
      </w:r>
      <w:proofErr w:type="spellStart"/>
      <w:r w:rsidR="00AD3E78" w:rsidRPr="00AD3E78">
        <w:rPr>
          <w:color w:val="000000"/>
        </w:rPr>
        <w:t>house</w:t>
      </w:r>
      <w:proofErr w:type="spellEnd"/>
      <w:r w:rsidR="00AD3E78" w:rsidRPr="00AD3E78">
        <w:rPr>
          <w:color w:val="000000"/>
        </w:rPr>
        <w:t xml:space="preserv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w:t>
      </w:r>
      <w:r w:rsidR="009D7F63" w:rsidRPr="0073389C">
        <w:rPr>
          <w:color w:val="000000"/>
        </w:rPr>
        <w:lastRenderedPageBreak/>
        <w:t xml:space="preserve">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w:t>
      </w:r>
      <w:proofErr w:type="spellStart"/>
      <w:r w:rsidR="00E56F7C" w:rsidRPr="00E56F7C">
        <w:rPr>
          <w:color w:val="000000"/>
        </w:rPr>
        <w:t>house</w:t>
      </w:r>
      <w:proofErr w:type="spellEnd"/>
      <w:r w:rsidR="00E56F7C" w:rsidRPr="00E56F7C">
        <w:rPr>
          <w:color w:val="000000"/>
        </w:rPr>
        <w:t>“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w:t>
      </w:r>
      <w:proofErr w:type="spellStart"/>
      <w:r w:rsidR="00AD3E78" w:rsidRPr="00AD3E78">
        <w:rPr>
          <w:color w:val="000000"/>
        </w:rPr>
        <w:t>house</w:t>
      </w:r>
      <w:proofErr w:type="spellEnd"/>
      <w:r w:rsidR="00AD3E78" w:rsidRPr="00AD3E78">
        <w:rPr>
          <w:color w:val="000000"/>
        </w:rPr>
        <w:t xml:space="preserv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w:t>
      </w:r>
      <w:proofErr w:type="spellStart"/>
      <w:r w:rsidRPr="001F7F84">
        <w:t>house</w:t>
      </w:r>
      <w:proofErr w:type="spellEnd"/>
      <w:r w:rsidRPr="001F7F84">
        <w:t>“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w:t>
      </w:r>
      <w:proofErr w:type="spellStart"/>
      <w:r w:rsidRPr="001F7F84">
        <w:t>house</w:t>
      </w:r>
      <w:proofErr w:type="spellEnd"/>
      <w:r w:rsidRPr="001F7F84">
        <w:t>“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analogicky vo vzťahu k druhej ex-</w:t>
      </w:r>
      <w:proofErr w:type="spellStart"/>
      <w:r w:rsidRPr="0073389C">
        <w:rPr>
          <w:color w:val="000000"/>
        </w:rPr>
        <w:t>ante</w:t>
      </w:r>
      <w:proofErr w:type="spellEnd"/>
      <w:r w:rsidRPr="0073389C">
        <w:rPr>
          <w:color w:val="000000"/>
        </w:rPr>
        <w:t xml:space="preserv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179" w:name="_Toc440372887"/>
      <w:bookmarkStart w:id="180" w:name="_Toc440636398"/>
      <w:r w:rsidRPr="0073389C">
        <w:rPr>
          <w:lang w:val="sk-SK"/>
        </w:rPr>
        <w:t>Konflikt záujmov</w:t>
      </w:r>
      <w:bookmarkEnd w:id="179"/>
      <w:bookmarkEnd w:id="180"/>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w:t>
      </w:r>
      <w:proofErr w:type="spellStart"/>
      <w:r w:rsidRPr="0073389C">
        <w:rPr>
          <w:color w:val="000000"/>
        </w:rPr>
        <w:t>t.j</w:t>
      </w:r>
      <w:proofErr w:type="spellEnd"/>
      <w:r w:rsidRPr="0073389C">
        <w:rPr>
          <w:color w:val="000000"/>
        </w:rPr>
        <w:t>.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lastRenderedPageBreak/>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obstarávanie požiadala každú osobou (vrátane externých </w:t>
      </w:r>
      <w:proofErr w:type="spellStart"/>
      <w:r w:rsidRPr="00796597">
        <w:rPr>
          <w:rFonts w:cs="Arial"/>
          <w:szCs w:val="19"/>
        </w:rPr>
        <w:t>expertou</w:t>
      </w:r>
      <w:proofErr w:type="spellEnd"/>
      <w:r w:rsidRPr="00796597">
        <w:rPr>
          <w:rFonts w:cs="Arial"/>
          <w:szCs w:val="19"/>
        </w:rPr>
        <w:t xml:space="preserve">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9"/>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lastRenderedPageBreak/>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0"/>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 xml:space="preserve">(napr. </w:t>
            </w:r>
            <w:proofErr w:type="spellStart"/>
            <w:r w:rsidRPr="0073389C">
              <w:t>spolukonatelia</w:t>
            </w:r>
            <w:proofErr w:type="spellEnd"/>
            <w:r w:rsidRPr="0073389C">
              <w:t>/členovia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1"/>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2"/>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spoločnosť, ktorá sa uchádza o účasť vo </w:t>
            </w:r>
            <w:proofErr w:type="spellStart"/>
            <w:r w:rsidRPr="0073389C">
              <w:t>VO</w:t>
            </w:r>
            <w:proofErr w:type="spellEnd"/>
            <w:r w:rsidRPr="0073389C">
              <w:t xml:space="preserve">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lastRenderedPageBreak/>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w:t>
            </w:r>
            <w:proofErr w:type="spellStart"/>
            <w:r w:rsidRPr="0073389C">
              <w:t>VO</w:t>
            </w:r>
            <w:proofErr w:type="spellEnd"/>
            <w:r w:rsidRPr="0073389C">
              <w:t xml:space="preserve">,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napríklad cieľovej skupine, ktorej osoby sa školení, resp. dodávky služieb mali zúčastniť, ale z rôznych dôvodov sa na školení, resp. na dodávke služieb </w:t>
            </w:r>
            <w:r w:rsidRPr="0073389C">
              <w:lastRenderedPageBreak/>
              <w:t>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w:t>
      </w:r>
      <w:r w:rsidRPr="0073389C">
        <w:rPr>
          <w:color w:val="000000"/>
        </w:rPr>
        <w:lastRenderedPageBreak/>
        <w:t xml:space="preserve">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1" w:name="_Toc410907878"/>
      <w:bookmarkStart w:id="182" w:name="_Toc440372888"/>
      <w:bookmarkStart w:id="183" w:name="_Toc440636399"/>
      <w:r w:rsidRPr="0073389C">
        <w:rPr>
          <w:lang w:val="sk-SK"/>
        </w:rPr>
        <w:t>Informačný systém (ITMS2014+)</w:t>
      </w:r>
      <w:bookmarkEnd w:id="181"/>
      <w:bookmarkEnd w:id="182"/>
      <w:bookmarkEnd w:id="183"/>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w:t>
      </w:r>
      <w:proofErr w:type="spellStart"/>
      <w:r w:rsidRPr="0073389C">
        <w:t>DataCentrom</w:t>
      </w:r>
      <w:proofErr w:type="spellEnd"/>
      <w:r w:rsidRPr="0073389C">
        <w:t>.</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proofErr w:type="spellStart"/>
      <w:r w:rsidRPr="0073389C">
        <w:rPr>
          <w:rFonts w:cs="Arial"/>
          <w:szCs w:val="19"/>
          <w:lang w:val="sk-SK"/>
        </w:rPr>
        <w:t>reportovacia</w:t>
      </w:r>
      <w:proofErr w:type="spellEnd"/>
      <w:r w:rsidRPr="0073389C">
        <w:rPr>
          <w:rFonts w:cs="Arial"/>
          <w:szCs w:val="19"/>
          <w:lang w:val="sk-SK"/>
        </w:rPr>
        <w:t xml:space="preserve">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3"/>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w:t>
      </w:r>
      <w:proofErr w:type="spellStart"/>
      <w:r w:rsidRPr="0073389C">
        <w:t>DataCentrum</w:t>
      </w:r>
      <w:proofErr w:type="spellEnd"/>
      <w:r w:rsidRPr="0073389C">
        <w:t>,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w:t>
      </w:r>
      <w:r w:rsidRPr="0073389C">
        <w:lastRenderedPageBreak/>
        <w:t>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4" w:name="_Toc440372889"/>
      <w:bookmarkStart w:id="185" w:name="_Toc440636400"/>
      <w:r w:rsidRPr="0073389C">
        <w:rPr>
          <w:lang w:val="sk-SK"/>
        </w:rPr>
        <w:t>Informovanie a komunikácia</w:t>
      </w:r>
      <w:bookmarkEnd w:id="184"/>
      <w:bookmarkEnd w:id="185"/>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9" w:history="1">
        <w:r w:rsidRPr="0073389C">
          <w:rPr>
            <w:rStyle w:val="Hypertextovprepojenie"/>
          </w:rPr>
          <w:t>www.opevs.eu</w:t>
        </w:r>
      </w:hyperlink>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 xml:space="preserve">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w:t>
      </w:r>
      <w:proofErr w:type="spellStart"/>
      <w:r w:rsidRPr="0073389C">
        <w:t>napr</w:t>
      </w:r>
      <w:proofErr w:type="spellEnd"/>
      <w:r w:rsidRPr="0073389C">
        <w:t>:</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 xml:space="preserve">Požiadavky pri realizácií informačných a komunikačných  opatrení,  sú uvedené v Manuáli pre informovanie a komunikáciu pre prijímateľov v rámci OP EVS, ktoré je každý prijímateľ povinný dodržiavať. RO poskytne </w:t>
      </w:r>
      <w:r w:rsidRPr="0073389C">
        <w:lastRenderedPageBreak/>
        <w:t>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6" w:name="_Toc440372890"/>
      <w:bookmarkStart w:id="187" w:name="_Toc440636401"/>
      <w:bookmarkStart w:id="188" w:name="_Toc410907880"/>
      <w:r w:rsidRPr="0073389C">
        <w:rPr>
          <w:rFonts w:ascii="Arial" w:hAnsi="Arial"/>
          <w:lang w:val="sk-SK"/>
        </w:rPr>
        <w:lastRenderedPageBreak/>
        <w:t>Kontrola a overovanie oprávnenosti výdavkov</w:t>
      </w:r>
      <w:bookmarkEnd w:id="186"/>
      <w:bookmarkEnd w:id="187"/>
      <w:r w:rsidRPr="0073389C">
        <w:rPr>
          <w:rFonts w:ascii="Arial" w:hAnsi="Arial"/>
          <w:lang w:val="sk-SK"/>
        </w:rPr>
        <w:t xml:space="preserve"> </w:t>
      </w:r>
      <w:bookmarkEnd w:id="188"/>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w:t>
      </w:r>
      <w:proofErr w:type="spellStart"/>
      <w:r w:rsidRPr="0073389C">
        <w:t>ŽoP</w:t>
      </w:r>
      <w:proofErr w:type="spellEnd"/>
      <w:r w:rsidRPr="0073389C">
        <w:t xml:space="preserve">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w:t>
      </w:r>
      <w:proofErr w:type="spellStart"/>
      <w:r w:rsidRPr="0073389C">
        <w:rPr>
          <w:rFonts w:ascii="Arial" w:hAnsi="Arial" w:cs="Arial"/>
          <w:color w:val="auto"/>
          <w:sz w:val="19"/>
          <w:szCs w:val="19"/>
          <w:lang w:val="sk-SK"/>
        </w:rPr>
        <w:t>t.j</w:t>
      </w:r>
      <w:proofErr w:type="spellEnd"/>
      <w:r w:rsidRPr="0073389C">
        <w:rPr>
          <w:rFonts w:ascii="Arial" w:hAnsi="Arial" w:cs="Arial"/>
          <w:color w:val="auto"/>
          <w:sz w:val="19"/>
          <w:szCs w:val="19"/>
          <w:lang w:val="sk-SK"/>
        </w:rPr>
        <w:t xml:space="preserve">.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89" w:name="_Toc410907881"/>
      <w:bookmarkStart w:id="190" w:name="_Toc440372891"/>
      <w:bookmarkStart w:id="191" w:name="_Toc440636402"/>
      <w:r w:rsidRPr="0073389C">
        <w:rPr>
          <w:lang w:val="sk-SK"/>
        </w:rPr>
        <w:t xml:space="preserve">Administratívna </w:t>
      </w:r>
      <w:r w:rsidR="00F17DE9">
        <w:rPr>
          <w:lang w:val="sk-SK"/>
        </w:rPr>
        <w:t xml:space="preserve">finančná </w:t>
      </w:r>
      <w:r w:rsidRPr="0073389C">
        <w:rPr>
          <w:lang w:val="sk-SK"/>
        </w:rPr>
        <w:t>kontrola</w:t>
      </w:r>
      <w:bookmarkEnd w:id="189"/>
      <w:bookmarkEnd w:id="190"/>
      <w:bookmarkEnd w:id="191"/>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w:t>
      </w:r>
      <w:proofErr w:type="spellStart"/>
      <w:r w:rsidRPr="0073389C">
        <w:t>ŽoP</w:t>
      </w:r>
      <w:proofErr w:type="spellEnd"/>
      <w:r w:rsidRPr="0073389C">
        <w:t xml:space="preserve"> </w:t>
      </w:r>
      <w:r w:rsidR="002D4DD9" w:rsidRPr="0073389C">
        <w:t>prijímateľa</w:t>
      </w:r>
      <w:r w:rsidRPr="0073389C">
        <w:t xml:space="preserve"> (vrátane relevantnej podpornej dokumentácie, ktorá tvorí prílohu </w:t>
      </w:r>
      <w:proofErr w:type="spellStart"/>
      <w:r w:rsidRPr="0073389C">
        <w:t>ŽoP</w:t>
      </w:r>
      <w:proofErr w:type="spellEnd"/>
      <w:r w:rsidRPr="0073389C">
        <w:t xml:space="preserve">)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w:t>
      </w:r>
      <w:proofErr w:type="spellStart"/>
      <w:r w:rsidRPr="0073389C">
        <w:t>ŽoP</w:t>
      </w:r>
      <w:proofErr w:type="spellEnd"/>
      <w:r w:rsidRPr="0073389C">
        <w:t xml:space="preserve"> overí, </w:t>
      </w:r>
      <w:proofErr w:type="spellStart"/>
      <w:r w:rsidRPr="0073389C">
        <w:t>či</w:t>
      </w:r>
      <w:proofErr w:type="spellEnd"/>
      <w:r w:rsidRPr="0073389C">
        <w:t xml:space="preserve"> vo </w:t>
      </w:r>
      <w:r w:rsidR="002D4DD9" w:rsidRPr="0073389C">
        <w:t>vzťahu</w:t>
      </w:r>
      <w:r w:rsidRPr="0073389C">
        <w:t xml:space="preserve"> k zmluve o NFP sú predmetné výdavky a ostatné </w:t>
      </w:r>
      <w:r w:rsidR="002D4DD9" w:rsidRPr="0073389C">
        <w:t>skutočnosti</w:t>
      </w:r>
      <w:r w:rsidRPr="0073389C">
        <w:t xml:space="preserve"> uvedené v </w:t>
      </w:r>
      <w:proofErr w:type="spellStart"/>
      <w:r w:rsidRPr="0073389C">
        <w:t>ŽoP</w:t>
      </w:r>
      <w:proofErr w:type="spellEnd"/>
      <w:r w:rsidRPr="0073389C">
        <w:t xml:space="preserve"> správne zaevidované vo všetkých relevantných poliach, kompletné, správne v zmysle S</w:t>
      </w:r>
      <w:r w:rsidR="00D32840">
        <w:t>FR</w:t>
      </w:r>
      <w:r w:rsidR="001038CE">
        <w:t xml:space="preserve"> </w:t>
      </w:r>
      <w:r w:rsidRPr="0073389C">
        <w:t xml:space="preserve">a </w:t>
      </w:r>
      <w:proofErr w:type="spellStart"/>
      <w:r w:rsidRPr="0073389C">
        <w:t>či</w:t>
      </w:r>
      <w:proofErr w:type="spellEnd"/>
      <w:r w:rsidRPr="0073389C">
        <w:t xml:space="preserve">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w:t>
      </w:r>
      <w:proofErr w:type="spellStart"/>
      <w:r w:rsidR="009D7F63" w:rsidRPr="0073389C">
        <w:t>t.j</w:t>
      </w:r>
      <w:proofErr w:type="spellEnd"/>
      <w:r w:rsidR="009D7F63" w:rsidRPr="0073389C">
        <w:t xml:space="preserve">.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w:t>
      </w:r>
      <w:proofErr w:type="spellStart"/>
      <w:r w:rsidR="009D7F63" w:rsidRPr="0073389C">
        <w:t>dodávateľsko</w:t>
      </w:r>
      <w:proofErr w:type="spellEnd"/>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w:t>
      </w:r>
      <w:proofErr w:type="spellStart"/>
      <w:r w:rsidRPr="0073389C">
        <w:t>ŽoP</w:t>
      </w:r>
      <w:proofErr w:type="spellEnd"/>
      <w:r w:rsidRPr="0073389C">
        <w:t xml:space="preserve">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w:t>
      </w:r>
      <w:proofErr w:type="spellStart"/>
      <w:r w:rsidRPr="0073389C">
        <w:t>ŽoNFP</w:t>
      </w:r>
      <w:proofErr w:type="spellEnd"/>
      <w:r w:rsidRPr="0073389C">
        <w:t xml:space="preserve">, podmienok schémy pomoci de </w:t>
      </w:r>
      <w:proofErr w:type="spellStart"/>
      <w:r w:rsidRPr="0073389C">
        <w:t>minimis</w:t>
      </w:r>
      <w:proofErr w:type="spellEnd"/>
      <w:r w:rsidRPr="0073389C">
        <w:t xml:space="preserve">,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w:t>
      </w:r>
      <w:proofErr w:type="spellStart"/>
      <w:r w:rsidRPr="0073389C">
        <w:t>t.j</w:t>
      </w:r>
      <w:proofErr w:type="spellEnd"/>
      <w:r w:rsidRPr="0073389C">
        <w:t xml:space="preserve">.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musí byť kontrola celej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2" w:name="_Toc410907882"/>
      <w:bookmarkStart w:id="193" w:name="_Toc440372892"/>
      <w:bookmarkStart w:id="194" w:name="_Toc440636403"/>
      <w:r>
        <w:rPr>
          <w:lang w:val="sk-SK"/>
        </w:rPr>
        <w:t>Finančná k</w:t>
      </w:r>
      <w:r w:rsidR="009D7F63" w:rsidRPr="0073389C">
        <w:rPr>
          <w:lang w:val="sk-SK"/>
        </w:rPr>
        <w:t>ontrola na mieste</w:t>
      </w:r>
      <w:bookmarkEnd w:id="192"/>
      <w:bookmarkEnd w:id="193"/>
      <w:bookmarkEnd w:id="194"/>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w:t>
      </w:r>
      <w:proofErr w:type="spellStart"/>
      <w:r w:rsidR="00614746">
        <w:rPr>
          <w:rFonts w:ascii="Arial" w:hAnsi="Arial" w:cs="Arial"/>
          <w:sz w:val="19"/>
          <w:szCs w:val="19"/>
          <w:lang w:val="sk-SK"/>
        </w:rPr>
        <w:t>FKnM</w:t>
      </w:r>
      <w:proofErr w:type="spellEnd"/>
      <w:r w:rsidR="00614746">
        <w:rPr>
          <w:rFonts w:ascii="Arial" w:hAnsi="Arial" w:cs="Arial"/>
          <w:sz w:val="19"/>
          <w:szCs w:val="19"/>
          <w:lang w:val="sk-SK"/>
        </w:rPr>
        <w:t>“)</w:t>
      </w:r>
      <w:r w:rsidR="004D412F">
        <w:rPr>
          <w:rFonts w:ascii="Arial" w:hAnsi="Arial" w:cs="Arial"/>
          <w:sz w:val="19"/>
          <w:szCs w:val="19"/>
          <w:lang w:val="sk-SK"/>
        </w:rPr>
        <w:t xml:space="preserve"> </w:t>
      </w:r>
      <w:r w:rsidRPr="0073389C">
        <w:rPr>
          <w:rFonts w:ascii="Arial" w:hAnsi="Arial" w:cs="Arial"/>
          <w:sz w:val="19"/>
          <w:szCs w:val="19"/>
          <w:lang w:val="sk-SK"/>
        </w:rPr>
        <w:t xml:space="preserve">je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411D87">
      <w:pPr>
        <w:pStyle w:val="Odsekzoznamu"/>
        <w:numPr>
          <w:ilvl w:val="2"/>
          <w:numId w:val="127"/>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súlad s podmienkami štátnej pomoci/pomoci de </w:t>
      </w:r>
      <w:proofErr w:type="spellStart"/>
      <w:r w:rsidRPr="008C4A60">
        <w:rPr>
          <w:color w:val="000000"/>
          <w:sz w:val="18"/>
          <w:szCs w:val="18"/>
        </w:rPr>
        <w:t>minimis</w:t>
      </w:r>
      <w:proofErr w:type="spellEnd"/>
      <w:r w:rsidRPr="008C4A60">
        <w:rPr>
          <w:color w:val="000000"/>
          <w:sz w:val="18"/>
          <w:szCs w:val="18"/>
        </w:rPr>
        <w:t xml:space="preserve"> a požiadavka na udržateľný rozvoj, rovnosť príležitostí a nediskrimináciu;</w:t>
      </w:r>
    </w:p>
    <w:p w14:paraId="1177FEA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w:t>
      </w:r>
      <w:proofErr w:type="spellStart"/>
      <w:r w:rsidR="009D7F63" w:rsidRPr="0073389C">
        <w:rPr>
          <w:rFonts w:ascii="Arial" w:hAnsi="Arial" w:cs="Arial"/>
          <w:sz w:val="19"/>
          <w:szCs w:val="19"/>
          <w:lang w:val="sk-SK"/>
        </w:rPr>
        <w:t>t.j</w:t>
      </w:r>
      <w:proofErr w:type="spellEnd"/>
      <w:r w:rsidR="009D7F63" w:rsidRPr="0073389C">
        <w:rPr>
          <w:rFonts w:ascii="Arial" w:hAnsi="Arial" w:cs="Arial"/>
          <w:sz w:val="19"/>
          <w:szCs w:val="19"/>
          <w:lang w:val="sk-SK"/>
        </w:rPr>
        <w:t>.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7A181B1D"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73389C">
        <w:rPr>
          <w:rFonts w:cs="Arial"/>
          <w:szCs w:val="19"/>
          <w:lang w:val="sk-SK"/>
        </w:rPr>
        <w:t>ŽoP</w:t>
      </w:r>
      <w:proofErr w:type="spellEnd"/>
      <w:r w:rsidRPr="0073389C">
        <w:rPr>
          <w:rFonts w:cs="Arial"/>
          <w:szCs w:val="19"/>
          <w:lang w:val="sk-SK"/>
        </w:rPr>
        <w:t xml:space="preserve">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w:t>
      </w:r>
      <w:proofErr w:type="spellStart"/>
      <w:r w:rsidR="00E12851">
        <w:rPr>
          <w:rFonts w:cs="Arial"/>
          <w:szCs w:val="19"/>
          <w:lang w:val="sk-SK"/>
        </w:rPr>
        <w:t>ide</w:t>
      </w:r>
      <w:r w:rsidRPr="0073389C">
        <w:rPr>
          <w:rFonts w:cs="Arial"/>
          <w:szCs w:val="19"/>
          <w:lang w:val="sk-SK"/>
        </w:rPr>
        <w:t>o</w:t>
      </w:r>
      <w:proofErr w:type="spellEnd"/>
      <w:r w:rsidRPr="0073389C">
        <w:rPr>
          <w:rFonts w:cs="Arial"/>
          <w:szCs w:val="19"/>
          <w:lang w:val="sk-SK"/>
        </w:rPr>
        <w:t xml:space="preserve">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poskytnutia štátnej pomoci/pomoci de </w:t>
      </w:r>
      <w:proofErr w:type="spellStart"/>
      <w:r w:rsidRPr="0073389C">
        <w:rPr>
          <w:rFonts w:cs="Arial"/>
          <w:szCs w:val="19"/>
          <w:lang w:val="sk-SK"/>
        </w:rPr>
        <w:t>minimis</w:t>
      </w:r>
      <w:proofErr w:type="spellEnd"/>
      <w:r w:rsidRPr="0073389C">
        <w:rPr>
          <w:rFonts w:cs="Arial"/>
          <w:szCs w:val="19"/>
          <w:lang w:val="sk-SK"/>
        </w:rPr>
        <w:t>;</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w:t>
      </w:r>
      <w:proofErr w:type="spellStart"/>
      <w:r w:rsidRPr="00771817">
        <w:rPr>
          <w:rFonts w:cs="Arial"/>
          <w:color w:val="auto"/>
          <w:szCs w:val="19"/>
          <w:lang w:val="sk-SK"/>
        </w:rPr>
        <w:t>t.j</w:t>
      </w:r>
      <w:proofErr w:type="spellEnd"/>
      <w:r w:rsidRPr="00771817">
        <w:rPr>
          <w:rFonts w:cs="Arial"/>
          <w:color w:val="auto"/>
          <w:szCs w:val="19"/>
          <w:lang w:val="sk-SK"/>
        </w:rPr>
        <w:t xml:space="preserve">.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5"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6" w:name="_Toc440372893"/>
      <w:bookmarkStart w:id="197" w:name="_Toc440636404"/>
      <w:r w:rsidRPr="0073389C">
        <w:rPr>
          <w:rFonts w:ascii="Arial" w:hAnsi="Arial"/>
          <w:lang w:val="sk-SK"/>
        </w:rPr>
        <w:lastRenderedPageBreak/>
        <w:t>Pr</w:t>
      </w:r>
      <w:r>
        <w:rPr>
          <w:rFonts w:ascii="Arial" w:hAnsi="Arial"/>
          <w:lang w:val="sk-SK"/>
        </w:rPr>
        <w:t>echodné a záverečné ustanovenia</w:t>
      </w:r>
      <w:bookmarkEnd w:id="196"/>
      <w:bookmarkEnd w:id="197"/>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w:t>
      </w:r>
      <w:proofErr w:type="spellStart"/>
      <w:r w:rsidRPr="008A2C57">
        <w:rPr>
          <w:rFonts w:cs="Arial"/>
          <w:szCs w:val="19"/>
          <w:lang w:eastAsia="sk-SK"/>
        </w:rPr>
        <w:t>t.j</w:t>
      </w:r>
      <w:proofErr w:type="spellEnd"/>
      <w:r w:rsidRPr="008A2C57">
        <w:rPr>
          <w:rFonts w:cs="Arial"/>
          <w:szCs w:val="19"/>
          <w:lang w:eastAsia="sk-SK"/>
        </w:rPr>
        <w:t xml:space="preserve">.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w:t>
      </w:r>
      <w:proofErr w:type="spellStart"/>
      <w:r w:rsidR="002300CB" w:rsidRPr="008A2C57">
        <w:rPr>
          <w:rFonts w:cs="Arial"/>
          <w:szCs w:val="19"/>
          <w:lang w:eastAsia="sk-SK"/>
        </w:rPr>
        <w:t>zákazok</w:t>
      </w:r>
      <w:proofErr w:type="spellEnd"/>
      <w:r w:rsidR="002300CB" w:rsidRPr="008A2C57">
        <w:rPr>
          <w:rFonts w:cs="Arial"/>
          <w:szCs w:val="19"/>
          <w:lang w:eastAsia="sk-SK"/>
        </w:rPr>
        <w:t xml:space="preserve">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proofErr w:type="spellStart"/>
      <w:r w:rsidR="00374862" w:rsidRPr="008A2C57">
        <w:rPr>
          <w:szCs w:val="19"/>
        </w:rPr>
        <w:t>t.j</w:t>
      </w:r>
      <w:proofErr w:type="spellEnd"/>
      <w:r w:rsidR="00374862" w:rsidRPr="008A2C57">
        <w:rPr>
          <w:szCs w:val="19"/>
        </w:rPr>
        <w:t>. na postup zadávania zákazky začatý po 17.04.2016</w:t>
      </w:r>
      <w:r w:rsidR="002300CB" w:rsidRPr="008A2C57">
        <w:rPr>
          <w:szCs w:val="19"/>
        </w:rPr>
        <w:t>)</w:t>
      </w:r>
      <w:r w:rsidR="00374862" w:rsidRPr="008A2C57">
        <w:rPr>
          <w:szCs w:val="19"/>
        </w:rPr>
        <w:t xml:space="preserve">. Pokiaľ bol postup zadávania zákazky začatý do 17.04.2016 vrátane, v súlade s § 187 zákona č. 343/2015 Z. z. o verejnom obstarávaní a o zmene a doplnení niektorých zákonov sa VO dokončí podľa zákona č.  25/2006 Z. z., </w:t>
      </w:r>
      <w:proofErr w:type="spellStart"/>
      <w:r w:rsidR="00374862" w:rsidRPr="008A2C57">
        <w:rPr>
          <w:szCs w:val="19"/>
        </w:rPr>
        <w:t>t.j</w:t>
      </w:r>
      <w:proofErr w:type="spellEnd"/>
      <w:r w:rsidR="00374862" w:rsidRPr="008A2C57">
        <w:rPr>
          <w:szCs w:val="19"/>
        </w:rPr>
        <w:t>.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98" w:name="_Toc440372894"/>
      <w:bookmarkStart w:id="199" w:name="_Toc440636405"/>
      <w:r w:rsidRPr="0073389C">
        <w:rPr>
          <w:rFonts w:ascii="Arial" w:hAnsi="Arial"/>
          <w:lang w:val="sk-SK"/>
        </w:rPr>
        <w:lastRenderedPageBreak/>
        <w:t>Prílohy</w:t>
      </w:r>
      <w:bookmarkEnd w:id="195"/>
      <w:bookmarkEnd w:id="198"/>
      <w:bookmarkEnd w:id="199"/>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w:t>
      </w:r>
      <w:proofErr w:type="spellStart"/>
      <w:r w:rsidRPr="002255EE">
        <w:rPr>
          <w:rFonts w:ascii="Arial" w:hAnsi="Arial" w:cs="Arial"/>
          <w:sz w:val="19"/>
          <w:szCs w:val="19"/>
          <w:lang w:val="sk-SK"/>
        </w:rPr>
        <w:t>ŽoP</w:t>
      </w:r>
      <w:proofErr w:type="spellEnd"/>
      <w:r w:rsidRPr="002255EE">
        <w:rPr>
          <w:rFonts w:ascii="Arial" w:hAnsi="Arial" w:cs="Arial"/>
          <w:sz w:val="19"/>
          <w:szCs w:val="19"/>
          <w:lang w:val="sk-SK"/>
        </w:rPr>
        <w:t xml:space="preserve">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w:t>
      </w:r>
      <w:proofErr w:type="spellStart"/>
      <w:r w:rsidR="009D7F63" w:rsidRPr="002255EE">
        <w:rPr>
          <w:rFonts w:ascii="Arial" w:hAnsi="Arial" w:cs="Arial"/>
          <w:sz w:val="19"/>
          <w:szCs w:val="19"/>
          <w:lang w:val="sk-SK"/>
        </w:rPr>
        <w:t>ŽoP</w:t>
      </w:r>
      <w:proofErr w:type="spellEnd"/>
      <w:r w:rsidR="009D7F63" w:rsidRPr="002255EE">
        <w:rPr>
          <w:rFonts w:ascii="Arial" w:hAnsi="Arial" w:cs="Arial"/>
          <w:sz w:val="19"/>
          <w:szCs w:val="19"/>
          <w:lang w:val="sk-SK"/>
        </w:rPr>
        <w:t>)</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w:t>
      </w:r>
      <w:proofErr w:type="spellStart"/>
      <w:r w:rsidR="00F2335A">
        <w:rPr>
          <w:rFonts w:ascii="Arial" w:hAnsi="Arial" w:cs="Arial"/>
          <w:sz w:val="19"/>
          <w:szCs w:val="19"/>
          <w:lang w:val="sk-SK"/>
        </w:rPr>
        <w:t>ŽoP</w:t>
      </w:r>
      <w:proofErr w:type="spellEnd"/>
    </w:p>
    <w:p w14:paraId="7A55D510" w14:textId="77777777"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xml:space="preserve"> Plán predkladania </w:t>
      </w:r>
      <w:proofErr w:type="spellStart"/>
      <w:r>
        <w:rPr>
          <w:rFonts w:ascii="Arial" w:hAnsi="Arial" w:cs="Arial"/>
          <w:sz w:val="19"/>
          <w:szCs w:val="19"/>
          <w:lang w:val="sk-SK"/>
        </w:rPr>
        <w:t>ŽoP</w:t>
      </w:r>
      <w:proofErr w:type="spellEnd"/>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EF4612">
      <w:pPr>
        <w:pStyle w:val="Default"/>
        <w:numPr>
          <w:ilvl w:val="0"/>
          <w:numId w:val="95"/>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lastRenderedPageBreak/>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30"/>
      <w:headerReference w:type="default" r:id="rId31"/>
      <w:footerReference w:type="even" r:id="rId32"/>
      <w:footerReference w:type="default" r:id="rId33"/>
      <w:headerReference w:type="first" r:id="rId34"/>
      <w:footerReference w:type="first" r:id="rId35"/>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32E5A" w14:textId="77777777" w:rsidR="00D61556" w:rsidRDefault="00D61556">
      <w:r>
        <w:separator/>
      </w:r>
    </w:p>
    <w:p w14:paraId="70A617D9" w14:textId="77777777" w:rsidR="00D61556" w:rsidRDefault="00D61556"/>
  </w:endnote>
  <w:endnote w:type="continuationSeparator" w:id="0">
    <w:p w14:paraId="723ABEBE" w14:textId="77777777" w:rsidR="00D61556" w:rsidRDefault="00D61556">
      <w:r>
        <w:continuationSeparator/>
      </w:r>
    </w:p>
    <w:p w14:paraId="52B4848B" w14:textId="77777777" w:rsidR="00D61556" w:rsidRDefault="00D61556"/>
  </w:endnote>
  <w:endnote w:type="continuationNotice" w:id="1">
    <w:p w14:paraId="2B4D6165" w14:textId="77777777" w:rsidR="00D61556" w:rsidRDefault="00D615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1C0497" w:rsidRDefault="001C049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1C0497" w:rsidRDefault="001C0497">
    <w:pPr>
      <w:pStyle w:val="Pta"/>
      <w:jc w:val="right"/>
    </w:pPr>
    <w:r>
      <w:fldChar w:fldCharType="begin"/>
    </w:r>
    <w:r>
      <w:instrText xml:space="preserve"> PAGE   \* MERGEFORMAT </w:instrText>
    </w:r>
    <w:r>
      <w:fldChar w:fldCharType="separate"/>
    </w:r>
    <w:r w:rsidR="00E53156">
      <w:rPr>
        <w:noProof/>
      </w:rPr>
      <w:t>4</w:t>
    </w:r>
    <w:r>
      <w:rPr>
        <w:noProof/>
      </w:rPr>
      <w:fldChar w:fldCharType="end"/>
    </w:r>
  </w:p>
  <w:p w14:paraId="5596B515" w14:textId="77777777" w:rsidR="001C0497" w:rsidRPr="003530AF" w:rsidRDefault="001C0497"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1C0497" w:rsidRDefault="001C0497">
        <w:pPr>
          <w:pStyle w:val="Pta"/>
          <w:jc w:val="right"/>
        </w:pPr>
        <w:r>
          <w:fldChar w:fldCharType="begin"/>
        </w:r>
        <w:r>
          <w:instrText>PAGE   \* MERGEFORMAT</w:instrText>
        </w:r>
        <w:r>
          <w:fldChar w:fldCharType="separate"/>
        </w:r>
        <w:r w:rsidR="00E53156" w:rsidRPr="00E53156">
          <w:rPr>
            <w:noProof/>
            <w:lang w:val="sk-SK"/>
          </w:rPr>
          <w:t>1</w:t>
        </w:r>
        <w:r>
          <w:fldChar w:fldCharType="end"/>
        </w:r>
      </w:p>
    </w:sdtContent>
  </w:sdt>
  <w:p w14:paraId="3B48FDCA" w14:textId="77777777" w:rsidR="001C0497" w:rsidRDefault="001C049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A851E" w14:textId="77777777" w:rsidR="00D61556" w:rsidRDefault="00D61556">
      <w:r>
        <w:separator/>
      </w:r>
    </w:p>
    <w:p w14:paraId="1DE1A249" w14:textId="77777777" w:rsidR="00D61556" w:rsidRDefault="00D61556"/>
  </w:footnote>
  <w:footnote w:type="continuationSeparator" w:id="0">
    <w:p w14:paraId="5EF6C336" w14:textId="77777777" w:rsidR="00D61556" w:rsidRDefault="00D61556">
      <w:r>
        <w:continuationSeparator/>
      </w:r>
    </w:p>
    <w:p w14:paraId="3BABD33F" w14:textId="77777777" w:rsidR="00D61556" w:rsidRDefault="00D61556"/>
  </w:footnote>
  <w:footnote w:type="continuationNotice" w:id="1">
    <w:p w14:paraId="6299E1FE" w14:textId="77777777" w:rsidR="00D61556" w:rsidRDefault="00D61556"/>
  </w:footnote>
  <w:footnote w:id="2">
    <w:p w14:paraId="7A55D546" w14:textId="77777777" w:rsidR="001C0497" w:rsidRPr="009D7F63" w:rsidRDefault="001C0497"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1C0497" w:rsidRPr="009D7F63" w:rsidRDefault="001C0497"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proofErr w:type="spellStart"/>
      <w:r w:rsidRPr="009D7F63">
        <w:rPr>
          <w:rFonts w:cs="Arial"/>
          <w:szCs w:val="16"/>
        </w:rPr>
        <w:t>mluvy</w:t>
      </w:r>
      <w:proofErr w:type="spellEnd"/>
      <w:r w:rsidRPr="009D7F63">
        <w:rPr>
          <w:rFonts w:cs="Arial"/>
          <w:szCs w:val="16"/>
        </w:rPr>
        <w:t xml:space="preserve"> o NFP</w:t>
      </w:r>
    </w:p>
  </w:footnote>
  <w:footnote w:id="4">
    <w:p w14:paraId="7A55D548" w14:textId="77777777" w:rsidR="001C0497" w:rsidRPr="009D7F63" w:rsidRDefault="001C0497"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w:t>
      </w:r>
      <w:proofErr w:type="spellStart"/>
      <w:r w:rsidRPr="009D7F63">
        <w:rPr>
          <w:rFonts w:cs="Arial"/>
          <w:szCs w:val="16"/>
        </w:rPr>
        <w:t>minimis</w:t>
      </w:r>
      <w:proofErr w:type="spellEnd"/>
    </w:p>
  </w:footnote>
  <w:footnote w:id="5">
    <w:p w14:paraId="7A55D549" w14:textId="77777777" w:rsidR="001C0497" w:rsidRPr="009D7F63" w:rsidRDefault="001C0497"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6">
    <w:p w14:paraId="440A1364" w14:textId="5D093E76" w:rsidR="001C0497" w:rsidRPr="003911A6" w:rsidRDefault="001C0497">
      <w:pPr>
        <w:pStyle w:val="Textpoznmkypodiarou"/>
        <w:rPr>
          <w:del w:id="33"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7">
    <w:p w14:paraId="28C505C7" w14:textId="115896DC" w:rsidR="001C0497" w:rsidRPr="00F20EE9" w:rsidRDefault="001C0497">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8">
    <w:p w14:paraId="08D19436" w14:textId="667CCAA7" w:rsidR="001C0497" w:rsidRPr="005D70A1" w:rsidRDefault="001C0497">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9">
    <w:p w14:paraId="0DDD8E63" w14:textId="622450AC" w:rsidR="001C0497" w:rsidRPr="00EA330D" w:rsidRDefault="001C0497" w:rsidP="00936C83">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0">
    <w:p w14:paraId="6CC7BD3B" w14:textId="5832019B" w:rsidR="001C0497" w:rsidRPr="00E25071" w:rsidRDefault="001C0497"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1">
    <w:p w14:paraId="7A55D54A" w14:textId="77777777" w:rsidR="001C0497" w:rsidRPr="009D7F63" w:rsidRDefault="001C0497"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2">
    <w:p w14:paraId="7A55D54B" w14:textId="77777777" w:rsidR="001C0497" w:rsidRPr="009D7F63" w:rsidRDefault="001C0497">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3">
    <w:p w14:paraId="356452D0" w14:textId="6C4EE198" w:rsidR="001C0497" w:rsidRPr="007D7535" w:rsidRDefault="001C0497" w:rsidP="008D2E36">
      <w:pPr>
        <w:pStyle w:val="Textpoznmkypodiarou"/>
        <w:rPr>
          <w:lang w:val="sk-SK"/>
        </w:rPr>
      </w:pPr>
      <w:r>
        <w:rPr>
          <w:rStyle w:val="Odkaznapoznmkupodiarou"/>
        </w:rPr>
        <w:footnoteRef/>
      </w:r>
      <w:r>
        <w:t xml:space="preserve"> </w:t>
      </w:r>
      <w:r>
        <w:rPr>
          <w:lang w:val="sk-SK"/>
        </w:rPr>
        <w:t>S</w:t>
      </w:r>
      <w:proofErr w:type="spellStart"/>
      <w:r w:rsidRPr="007D7535">
        <w:rPr>
          <w:rStyle w:val="Odkaznavysvetlivku"/>
          <w:rFonts w:cs="Arial"/>
          <w:szCs w:val="16"/>
          <w:vertAlign w:val="baseline"/>
        </w:rPr>
        <w:t>lúži</w:t>
      </w:r>
      <w:proofErr w:type="spellEnd"/>
      <w:r w:rsidRPr="009B66D5">
        <w:rPr>
          <w:rFonts w:cs="Arial"/>
          <w:szCs w:val="16"/>
        </w:rPr>
        <w:t xml:space="preserve"> na realizáciu príjmov/výdavkov projektu cez rozpočet subjektu/prijímateľa</w:t>
      </w:r>
      <w:r>
        <w:rPr>
          <w:rFonts w:cs="Arial"/>
          <w:szCs w:val="16"/>
          <w:lang w:val="sk-SK"/>
        </w:rPr>
        <w:t>.</w:t>
      </w:r>
    </w:p>
  </w:footnote>
  <w:footnote w:id="14">
    <w:p w14:paraId="7A55D54C" w14:textId="77777777" w:rsidR="001C0497" w:rsidRPr="009D7F63" w:rsidRDefault="001C0497"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1C0497" w:rsidRPr="009D7F63" w:rsidRDefault="001C049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1C0497" w:rsidRPr="009D7F63" w:rsidRDefault="001C049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1C0497" w:rsidRPr="009D7F63" w:rsidRDefault="001C049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1C0497" w:rsidRPr="009D7F63" w:rsidRDefault="001C0497" w:rsidP="00C8683A">
      <w:pPr>
        <w:pStyle w:val="Textpoznmkypodiarou"/>
        <w:rPr>
          <w:rFonts w:cs="Arial"/>
          <w:szCs w:val="16"/>
          <w:lang w:val="sk-SK"/>
        </w:rPr>
      </w:pPr>
      <w:r w:rsidRPr="009D7F63">
        <w:rPr>
          <w:rFonts w:cs="Arial"/>
          <w:szCs w:val="16"/>
          <w:lang w:val="sk-SK" w:eastAsia="cs-CZ"/>
        </w:rPr>
        <w:t>4. pohonné hmoty.</w:t>
      </w:r>
    </w:p>
  </w:footnote>
  <w:footnote w:id="15">
    <w:p w14:paraId="0C902E3E" w14:textId="77777777" w:rsidR="001C0497" w:rsidRPr="009D7F63" w:rsidRDefault="001C0497"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1C0497" w:rsidRPr="009D7F63" w:rsidRDefault="001C049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1C0497" w:rsidRPr="009D7F63" w:rsidRDefault="001C049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1C0497" w:rsidRPr="009D7F63" w:rsidRDefault="001C049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1C0497" w:rsidRPr="00041D2E" w:rsidRDefault="001C0497" w:rsidP="00041D2E">
      <w:pPr>
        <w:pStyle w:val="Textpoznmkypodiarou"/>
        <w:rPr>
          <w:lang w:val="sk-SK"/>
        </w:rPr>
      </w:pPr>
      <w:r w:rsidRPr="009D7F63">
        <w:rPr>
          <w:rFonts w:cs="Arial"/>
          <w:szCs w:val="16"/>
          <w:lang w:val="sk-SK" w:eastAsia="cs-CZ"/>
        </w:rPr>
        <w:t>4. pohonné hmoty.</w:t>
      </w:r>
    </w:p>
  </w:footnote>
  <w:footnote w:id="16">
    <w:p w14:paraId="7A55D551" w14:textId="77777777" w:rsidR="001C0497" w:rsidRPr="009D7F63" w:rsidRDefault="001C0497"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7">
    <w:p w14:paraId="7A55D552" w14:textId="77777777" w:rsidR="001C0497" w:rsidRPr="009D7F63" w:rsidRDefault="001C0497"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8">
    <w:p w14:paraId="7A55D553" w14:textId="77777777" w:rsidR="001C0497" w:rsidRPr="009D7F63" w:rsidRDefault="001C0497"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proofErr w:type="spellStart"/>
      <w:r w:rsidRPr="009D7F63">
        <w:rPr>
          <w:rFonts w:cs="Arial"/>
          <w:szCs w:val="16"/>
        </w:rPr>
        <w:t>Vysúťaženie</w:t>
      </w:r>
      <w:proofErr w:type="spellEnd"/>
      <w:r w:rsidRPr="009D7F63">
        <w:rPr>
          <w:rFonts w:cs="Arial"/>
          <w:szCs w:val="16"/>
        </w:rPr>
        <w:t xml:space="preserv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9">
    <w:p w14:paraId="2415F5CC" w14:textId="68E1CA8B" w:rsidR="001C0497" w:rsidRDefault="001C0497"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 xml:space="preserve">Výdavky, ktoré vznikli na základe volania a zasielania </w:t>
      </w:r>
      <w:proofErr w:type="spellStart"/>
      <w:r w:rsidRPr="00EA3D40">
        <w:rPr>
          <w:rFonts w:ascii="Arial" w:hAnsi="Arial" w:cs="Arial"/>
          <w:sz w:val="16"/>
          <w:szCs w:val="16"/>
        </w:rPr>
        <w:t>sms</w:t>
      </w:r>
      <w:proofErr w:type="spellEnd"/>
      <w:r w:rsidRPr="00EA3D40">
        <w:rPr>
          <w:rFonts w:ascii="Arial" w:hAnsi="Arial" w:cs="Arial"/>
          <w:sz w:val="16"/>
          <w:szCs w:val="16"/>
        </w:rPr>
        <w:t xml:space="preserve"> správ na </w:t>
      </w:r>
      <w:proofErr w:type="spellStart"/>
      <w:r w:rsidRPr="00EA3D40">
        <w:rPr>
          <w:rFonts w:ascii="Arial" w:hAnsi="Arial" w:cs="Arial"/>
          <w:sz w:val="16"/>
          <w:szCs w:val="16"/>
        </w:rPr>
        <w:t>infolinky</w:t>
      </w:r>
      <w:proofErr w:type="spellEnd"/>
      <w:r w:rsidRPr="00EA3D40">
        <w:rPr>
          <w:rFonts w:ascii="Arial" w:hAnsi="Arial" w:cs="Arial"/>
          <w:sz w:val="16"/>
          <w:szCs w:val="16"/>
        </w:rPr>
        <w:t xml:space="preserve"> a </w:t>
      </w:r>
      <w:proofErr w:type="spellStart"/>
      <w:r w:rsidRPr="00EA3D40">
        <w:rPr>
          <w:rFonts w:ascii="Arial" w:hAnsi="Arial" w:cs="Arial"/>
          <w:sz w:val="16"/>
          <w:szCs w:val="16"/>
        </w:rPr>
        <w:t>audiotextové</w:t>
      </w:r>
      <w:proofErr w:type="spellEnd"/>
      <w:r w:rsidRPr="00EA3D40">
        <w:rPr>
          <w:rFonts w:ascii="Arial" w:hAnsi="Arial" w:cs="Arial"/>
          <w:sz w:val="16"/>
          <w:szCs w:val="16"/>
        </w:rPr>
        <w:t xml:space="preserve"> čísla sú neoprávnené, taktiež výdavky, ktoré vznikli nad rámec </w:t>
      </w:r>
      <w:proofErr w:type="spellStart"/>
      <w:r w:rsidRPr="00EA3D40">
        <w:rPr>
          <w:rFonts w:ascii="Arial" w:hAnsi="Arial" w:cs="Arial"/>
          <w:sz w:val="16"/>
          <w:szCs w:val="16"/>
        </w:rPr>
        <w:t>zazmluvneného</w:t>
      </w:r>
      <w:proofErr w:type="spellEnd"/>
      <w:r w:rsidRPr="00EA3D40">
        <w:rPr>
          <w:rFonts w:ascii="Arial" w:hAnsi="Arial" w:cs="Arial"/>
          <w:sz w:val="16"/>
          <w:szCs w:val="16"/>
        </w:rPr>
        <w:t xml:space="preserve">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1C0497" w:rsidRPr="009D7F63" w:rsidRDefault="001C0497">
      <w:pPr>
        <w:pStyle w:val="Textpoznmkypodiarou"/>
        <w:rPr>
          <w:rFonts w:cs="Arial"/>
          <w:szCs w:val="16"/>
          <w:lang w:val="sk-SK"/>
        </w:rPr>
      </w:pPr>
    </w:p>
  </w:footnote>
  <w:footnote w:id="20">
    <w:p w14:paraId="7A55D555" w14:textId="77777777" w:rsidR="001C0497" w:rsidRPr="009D7F63" w:rsidRDefault="001C0497"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w:t>
      </w:r>
      <w:proofErr w:type="spellStart"/>
      <w:r w:rsidRPr="009D7F63">
        <w:rPr>
          <w:rFonts w:cs="Arial"/>
          <w:szCs w:val="16"/>
        </w:rPr>
        <w:t>predfinancovania</w:t>
      </w:r>
      <w:proofErr w:type="spellEnd"/>
      <w:r w:rsidRPr="009D7F63">
        <w:rPr>
          <w:rFonts w:cs="Arial"/>
          <w:szCs w:val="16"/>
        </w:rPr>
        <w:t>.</w:t>
      </w:r>
    </w:p>
  </w:footnote>
  <w:footnote w:id="21">
    <w:p w14:paraId="0274D41C" w14:textId="77777777" w:rsidR="001C0497" w:rsidRPr="006E4CC8" w:rsidRDefault="001C0497"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1C0497" w:rsidRPr="007F7349" w:rsidRDefault="001C0497"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1C0497" w:rsidRPr="007F7349" w:rsidRDefault="001C0497"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1C0497" w:rsidRPr="007F7349" w:rsidRDefault="001C0497"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1C0497" w:rsidRPr="00F41F62" w:rsidRDefault="001C0497"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2">
    <w:p w14:paraId="7A55D556" w14:textId="77777777" w:rsidR="001C0497" w:rsidRPr="009D7F63" w:rsidRDefault="001C0497"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3">
    <w:p w14:paraId="2C0A5128" w14:textId="77777777" w:rsidR="001C0497" w:rsidRDefault="001C0497"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w:t>
      </w:r>
      <w:proofErr w:type="spellStart"/>
      <w:r>
        <w:rPr>
          <w:lang w:val="sk-SK"/>
        </w:rPr>
        <w:t>keteringových</w:t>
      </w:r>
      <w:proofErr w:type="spellEnd"/>
      <w:r>
        <w:rPr>
          <w:lang w:val="sk-SK"/>
        </w:rPr>
        <w:t xml:space="preserve"> služieb.</w:t>
      </w:r>
    </w:p>
  </w:footnote>
  <w:footnote w:id="24">
    <w:p w14:paraId="7E1B0128" w14:textId="77777777" w:rsidR="001C0497" w:rsidRDefault="001C0497"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5">
    <w:p w14:paraId="6D0863AC" w14:textId="77777777" w:rsidR="001C0497" w:rsidRDefault="001C0497"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6">
    <w:p w14:paraId="4FEE481D" w14:textId="479E076B" w:rsidR="001C0497" w:rsidRPr="004F28ED" w:rsidRDefault="001C0497">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7">
    <w:p w14:paraId="5DB7D518" w14:textId="0F23E2AC" w:rsidR="001C0497" w:rsidRPr="00867B4C" w:rsidRDefault="001C0497" w:rsidP="0099542E">
      <w:pPr>
        <w:autoSpaceDE w:val="0"/>
        <w:autoSpaceDN w:val="0"/>
        <w:adjustRightInd w:val="0"/>
        <w:jc w:val="both"/>
      </w:pPr>
      <w:r>
        <w:rPr>
          <w:rStyle w:val="Odkaznapoznmkupodiarou"/>
        </w:rPr>
        <w:footnoteRef/>
      </w:r>
      <w:proofErr w:type="spellStart"/>
      <w:r w:rsidRPr="0099542E">
        <w:rPr>
          <w:sz w:val="16"/>
          <w:szCs w:val="20"/>
          <w:lang w:eastAsia="x-none"/>
        </w:rPr>
        <w:t>T.j</w:t>
      </w:r>
      <w:proofErr w:type="spellEnd"/>
      <w:r w:rsidRPr="0099542E">
        <w:rPr>
          <w:sz w:val="16"/>
          <w:szCs w:val="20"/>
          <w:lang w:eastAsia="x-none"/>
        </w:rPr>
        <w:t xml:space="preserve">.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osoba/osoby tak, aby nedošlo k strate kontrolného prostredia a aby vykonanie práce bolo nespochybniteľné (napr. prácu preberú 2 riadiaci zamestnanci projektového tímu, napr. projektový manažér a finančný manažér).</w:t>
      </w:r>
      <w:r w:rsidRPr="0073389C">
        <w:t xml:space="preserve"> </w:t>
      </w:r>
    </w:p>
  </w:footnote>
  <w:footnote w:id="28">
    <w:p w14:paraId="3B927676" w14:textId="0B338479" w:rsidR="001C0497" w:rsidRPr="00965E93" w:rsidRDefault="001C0497"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9">
    <w:p w14:paraId="7A55D557" w14:textId="52DFEF6A" w:rsidR="001C0497" w:rsidRPr="009D7F63" w:rsidRDefault="001C0497"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30">
    <w:p w14:paraId="7A55D558" w14:textId="77777777" w:rsidR="001C0497" w:rsidRPr="009D7F63" w:rsidRDefault="001C0497"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1">
    <w:p w14:paraId="17C29017" w14:textId="77777777" w:rsidR="001C0497" w:rsidRPr="009D7F63" w:rsidRDefault="001C049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2">
    <w:p w14:paraId="7A55D559" w14:textId="77777777" w:rsidR="001C0497" w:rsidRPr="009D7F63" w:rsidRDefault="001C049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1C0497" w:rsidRPr="009D7F63" w:rsidRDefault="001C0497"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3">
    <w:p w14:paraId="7A55D55B" w14:textId="77777777" w:rsidR="001C0497" w:rsidRPr="009D7F63" w:rsidRDefault="001C049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4">
    <w:p w14:paraId="7A55D55C" w14:textId="77777777" w:rsidR="001C0497" w:rsidRPr="009D7F63" w:rsidRDefault="001C049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5">
    <w:p w14:paraId="7A55D55D" w14:textId="77777777" w:rsidR="001C0497" w:rsidRPr="009D7F63" w:rsidRDefault="001C049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1C0497" w:rsidRPr="009D7F63" w:rsidRDefault="001C0497"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6">
    <w:p w14:paraId="7A55D55F" w14:textId="333E477A" w:rsidR="001C0497" w:rsidRPr="00062F88" w:rsidRDefault="001C0497"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7">
    <w:p w14:paraId="02F4C726" w14:textId="77777777" w:rsidR="001C0497" w:rsidRDefault="001C0497" w:rsidP="009B4AEF">
      <w:pPr>
        <w:pStyle w:val="Textpoznmkypodiarou"/>
        <w:jc w:val="both"/>
      </w:pPr>
      <w:r>
        <w:rPr>
          <w:rStyle w:val="Odkaznapoznmkupodiarou"/>
        </w:rPr>
        <w:footnoteRef/>
      </w:r>
      <w:r>
        <w:t xml:space="preserve"> Priznanie odmeny príslušnému zamestnancovi musí byť náležite zdôvodnené.</w:t>
      </w:r>
    </w:p>
  </w:footnote>
  <w:footnote w:id="38">
    <w:p w14:paraId="04763B2B" w14:textId="5A5D2FAF" w:rsidR="001C0497" w:rsidRPr="00F72B7B" w:rsidRDefault="001C0497"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39">
    <w:p w14:paraId="0388B3E2" w14:textId="4D28868F" w:rsidR="001C0497" w:rsidRDefault="001C0497"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40">
    <w:p w14:paraId="2E6985A0" w14:textId="77777777" w:rsidR="001C0497" w:rsidRDefault="001C0497"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1">
    <w:p w14:paraId="7A55D560" w14:textId="5738DA04" w:rsidR="001C0497" w:rsidRPr="00027286" w:rsidRDefault="001C0497"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2">
    <w:p w14:paraId="15B0D0EB" w14:textId="3E15725B" w:rsidR="001C0497" w:rsidRPr="00AF0A84" w:rsidRDefault="001C0497">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3">
    <w:p w14:paraId="7A55D564" w14:textId="77777777" w:rsidR="001C0497" w:rsidRPr="009D7F63" w:rsidRDefault="001C049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4">
    <w:p w14:paraId="6A48E5FC" w14:textId="67F6A6F7" w:rsidR="001C0497" w:rsidRPr="00B275B2" w:rsidRDefault="001C0497"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5">
    <w:p w14:paraId="75442DCC" w14:textId="77777777" w:rsidR="001C0497" w:rsidRPr="001277DD" w:rsidRDefault="001C0497"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6">
    <w:p w14:paraId="539DE3AB" w14:textId="77777777" w:rsidR="001C0497" w:rsidRPr="001277DD" w:rsidRDefault="001C0497"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7">
    <w:p w14:paraId="6B33FB00" w14:textId="77777777" w:rsidR="001C0497" w:rsidRPr="001277DD" w:rsidRDefault="001C0497"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48">
    <w:p w14:paraId="44310DB6" w14:textId="77777777" w:rsidR="001C0497" w:rsidRPr="001277DD" w:rsidRDefault="001C0497"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9">
    <w:p w14:paraId="28E7C95F" w14:textId="0B437969" w:rsidR="001C0497" w:rsidRPr="001277DD" w:rsidRDefault="001C0497"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50">
    <w:p w14:paraId="250CEFBD" w14:textId="33B32087" w:rsidR="001C0497" w:rsidRPr="00923BC1" w:rsidRDefault="001C0497"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w:t>
      </w:r>
      <w:proofErr w:type="spellStart"/>
      <w:r w:rsidRPr="00347407">
        <w:rPr>
          <w:rFonts w:cs="Arial"/>
          <w:szCs w:val="16"/>
          <w:lang w:eastAsia="en-US"/>
        </w:rPr>
        <w:t>value</w:t>
      </w:r>
      <w:proofErr w:type="spellEnd"/>
      <w:r w:rsidRPr="00347407">
        <w:rPr>
          <w:rFonts w:cs="Arial"/>
          <w:szCs w:val="16"/>
          <w:lang w:eastAsia="en-US"/>
        </w:rPr>
        <w:t xml:space="preserve"> </w:t>
      </w:r>
      <w:proofErr w:type="spellStart"/>
      <w:r w:rsidRPr="00347407">
        <w:rPr>
          <w:rFonts w:cs="Arial"/>
          <w:szCs w:val="16"/>
          <w:lang w:eastAsia="en-US"/>
        </w:rPr>
        <w:t>for</w:t>
      </w:r>
      <w:proofErr w:type="spellEnd"/>
      <w:r w:rsidRPr="00347407">
        <w:rPr>
          <w:rFonts w:cs="Arial"/>
          <w:szCs w:val="16"/>
          <w:lang w:eastAsia="en-US"/>
        </w:rPr>
        <w:t xml:space="preserve"> </w:t>
      </w:r>
      <w:proofErr w:type="spellStart"/>
      <w:r w:rsidRPr="00347407">
        <w:rPr>
          <w:rFonts w:cs="Arial"/>
          <w:szCs w:val="16"/>
          <w:lang w:eastAsia="en-US"/>
        </w:rPr>
        <w:t>money</w:t>
      </w:r>
      <w:proofErr w:type="spellEnd"/>
      <w:r w:rsidRPr="00347407">
        <w:rPr>
          <w:rFonts w:cs="Arial"/>
          <w:szCs w:val="16"/>
          <w:lang w:eastAsia="en-US"/>
        </w:rPr>
        <w:t>“</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51">
    <w:p w14:paraId="414F1A43" w14:textId="265724BA" w:rsidR="001C0497" w:rsidRPr="00772F95" w:rsidRDefault="001C0497"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2">
    <w:p w14:paraId="0C4735BA" w14:textId="1928CC24" w:rsidR="001C0497" w:rsidRPr="008A522F" w:rsidRDefault="001C0497"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3">
    <w:p w14:paraId="038A96C2" w14:textId="13120178" w:rsidR="001C0497" w:rsidRPr="00CE0C11" w:rsidRDefault="001C0497"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4">
    <w:p w14:paraId="59C496F8" w14:textId="77777777" w:rsidR="001C0497" w:rsidRPr="00621D47" w:rsidRDefault="001C0497"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5">
    <w:p w14:paraId="70BE8EFD" w14:textId="4D3737B4" w:rsidR="001C0497" w:rsidRPr="00391F1C" w:rsidRDefault="001C0497"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w:t>
      </w:r>
      <w:proofErr w:type="spellStart"/>
      <w:r>
        <w:rPr>
          <w:szCs w:val="22"/>
        </w:rPr>
        <w:t>prefinancoval</w:t>
      </w:r>
      <w:proofErr w:type="spellEnd"/>
      <w:r>
        <w:rPr>
          <w:szCs w:val="22"/>
        </w:rPr>
        <w:t xml:space="preserve">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6">
    <w:p w14:paraId="7A55D567" w14:textId="77777777" w:rsidR="001C0497" w:rsidRPr="009D7F63" w:rsidRDefault="001C0497"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7">
    <w:p w14:paraId="7A55D568" w14:textId="77777777" w:rsidR="001C0497" w:rsidRPr="009D7F63" w:rsidRDefault="001C0497"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8">
    <w:p w14:paraId="7A55D569" w14:textId="77777777" w:rsidR="001C0497" w:rsidRPr="009D7F63" w:rsidRDefault="001C0497"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9">
    <w:p w14:paraId="7A55D56A" w14:textId="77777777" w:rsidR="001C0497" w:rsidRPr="009D7F63" w:rsidRDefault="001C0497"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60">
    <w:p w14:paraId="7A55D56B" w14:textId="77777777" w:rsidR="001C0497" w:rsidRPr="009D7F63" w:rsidRDefault="001C0497"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61">
    <w:p w14:paraId="7A55D56E" w14:textId="416A13B1" w:rsidR="001C0497" w:rsidRPr="009D7F63" w:rsidRDefault="001C0497"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2">
    <w:p w14:paraId="7DAB27E8" w14:textId="77777777" w:rsidR="001C0497" w:rsidRPr="00405EED" w:rsidRDefault="001C0497"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3">
    <w:p w14:paraId="7A55D570" w14:textId="36F68E99" w:rsidR="001C0497" w:rsidRPr="009D7F63" w:rsidRDefault="001C0497"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r>
        <w:rPr>
          <w:rFonts w:cs="Arial"/>
          <w:szCs w:val="16"/>
          <w:lang w:val="sk-SK"/>
        </w:rPr>
        <w:t>P</w:t>
      </w:r>
      <w:proofErr w:type="spellStart"/>
      <w:r w:rsidRPr="009D7F63">
        <w:rPr>
          <w:rFonts w:cs="Arial"/>
          <w:szCs w:val="16"/>
        </w:rPr>
        <w:t>odmienky</w:t>
      </w:r>
      <w:proofErr w:type="spellEnd"/>
      <w:r w:rsidRPr="009D7F63">
        <w:rPr>
          <w:rFonts w:cs="Arial"/>
          <w:szCs w:val="16"/>
        </w:rPr>
        <w:t>,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4">
    <w:p w14:paraId="7A55D571" w14:textId="77777777" w:rsidR="001C0497" w:rsidRPr="009D7F63" w:rsidRDefault="001C0497"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p>
  </w:footnote>
  <w:footnote w:id="65">
    <w:p w14:paraId="7A55D573" w14:textId="77777777" w:rsidR="001C0497" w:rsidRPr="009D7F63" w:rsidRDefault="001C0497"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6">
    <w:p w14:paraId="7A55D574" w14:textId="77777777" w:rsidR="001C0497" w:rsidRPr="009D7F63" w:rsidRDefault="001C0497"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7">
    <w:p w14:paraId="7A55D575" w14:textId="2BC95C86" w:rsidR="001C0497" w:rsidRPr="009D7F63" w:rsidRDefault="001C0497"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8">
    <w:p w14:paraId="7A55D578" w14:textId="77777777" w:rsidR="001C0497" w:rsidRPr="009D7F63" w:rsidRDefault="001C0497"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9">
    <w:p w14:paraId="4F8F3C8B" w14:textId="77777777" w:rsidR="001C0497" w:rsidRPr="009D7F63" w:rsidRDefault="001C0497"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0">
    <w:p w14:paraId="451277DD" w14:textId="77777777" w:rsidR="001C0497" w:rsidRPr="009D7F63" w:rsidRDefault="001C0497"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1">
    <w:p w14:paraId="7A55D579" w14:textId="67088258" w:rsidR="001C0497" w:rsidRPr="009D7F63" w:rsidRDefault="001C0497"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2">
    <w:p w14:paraId="45573155" w14:textId="14B40576" w:rsidR="001C0497" w:rsidRPr="001A7C8D" w:rsidRDefault="001C0497">
      <w:pPr>
        <w:pStyle w:val="Textpoznmkypodiarou"/>
        <w:rPr>
          <w:lang w:val="sk-SK"/>
        </w:rPr>
      </w:pPr>
      <w:r>
        <w:rPr>
          <w:rStyle w:val="Odkaznapoznmkupodiarou"/>
        </w:rPr>
        <w:footnoteRef/>
      </w:r>
      <w:r>
        <w:t xml:space="preserve"> V zmysle ustanovenia § 22 ods. 2 zákona o finančnej kontrole</w:t>
      </w:r>
    </w:p>
  </w:footnote>
  <w:footnote w:id="73">
    <w:p w14:paraId="7A55D57A" w14:textId="77777777" w:rsidR="001C0497" w:rsidRPr="009D7F63" w:rsidRDefault="001C0497"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1C0497" w:rsidRPr="009D7F63" w:rsidRDefault="001C0497">
      <w:pPr>
        <w:pStyle w:val="Textpoznmkypodiarou"/>
        <w:rPr>
          <w:rFonts w:cs="Arial"/>
          <w:szCs w:val="16"/>
          <w:lang w:val="sk-SK"/>
        </w:rPr>
      </w:pPr>
    </w:p>
  </w:footnote>
  <w:footnote w:id="74">
    <w:p w14:paraId="7A55D57D" w14:textId="77777777" w:rsidR="001C0497" w:rsidRPr="009D7F63" w:rsidRDefault="001C049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Monitorovacie údaje sú prílohou pri </w:t>
      </w:r>
      <w:proofErr w:type="spellStart"/>
      <w:r w:rsidRPr="009D7F63">
        <w:rPr>
          <w:rFonts w:cs="Arial"/>
          <w:szCs w:val="16"/>
          <w:lang w:val="sk-SK"/>
        </w:rPr>
        <w:t>ŽoP</w:t>
      </w:r>
      <w:proofErr w:type="spellEnd"/>
      <w:r w:rsidRPr="009D7F63">
        <w:rPr>
          <w:rFonts w:cs="Arial"/>
          <w:szCs w:val="16"/>
          <w:lang w:val="sk-SK"/>
        </w:rPr>
        <w:t xml:space="preserve"> formou </w:t>
      </w:r>
      <w:proofErr w:type="spellStart"/>
      <w:r w:rsidRPr="009D7F63">
        <w:rPr>
          <w:rFonts w:cs="Arial"/>
          <w:szCs w:val="16"/>
          <w:lang w:val="sk-SK"/>
        </w:rPr>
        <w:t>predfinancovania</w:t>
      </w:r>
      <w:proofErr w:type="spellEnd"/>
      <w:r w:rsidRPr="009D7F63">
        <w:rPr>
          <w:rFonts w:cs="Arial"/>
          <w:szCs w:val="16"/>
          <w:lang w:val="sk-SK"/>
        </w:rPr>
        <w:t>, zúčtovania zálohovej platby a refundácie.</w:t>
      </w:r>
    </w:p>
  </w:footnote>
  <w:footnote w:id="75">
    <w:p w14:paraId="7A55D57E" w14:textId="77777777" w:rsidR="001C0497" w:rsidRPr="009D7F63" w:rsidRDefault="001C049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w:t>
      </w:r>
      <w:proofErr w:type="spellStart"/>
      <w:r w:rsidRPr="009D7F63">
        <w:rPr>
          <w:rFonts w:cs="Arial"/>
          <w:szCs w:val="16"/>
          <w:lang w:val="sk-SK"/>
        </w:rPr>
        <w:t>ŽoP</w:t>
      </w:r>
      <w:proofErr w:type="spellEnd"/>
      <w:r w:rsidRPr="009D7F63">
        <w:rPr>
          <w:rFonts w:cs="Arial"/>
          <w:szCs w:val="16"/>
          <w:lang w:val="sk-SK"/>
        </w:rPr>
        <w:t xml:space="preserve">: zúčtovanie </w:t>
      </w:r>
      <w:proofErr w:type="spellStart"/>
      <w:r w:rsidRPr="009D7F63">
        <w:rPr>
          <w:rFonts w:cs="Arial"/>
          <w:szCs w:val="16"/>
          <w:lang w:val="sk-SK"/>
        </w:rPr>
        <w:t>predfinancovania</w:t>
      </w:r>
      <w:proofErr w:type="spellEnd"/>
      <w:r w:rsidRPr="009D7F63">
        <w:rPr>
          <w:rFonts w:cs="Arial"/>
          <w:szCs w:val="16"/>
          <w:lang w:val="sk-SK"/>
        </w:rPr>
        <w:t xml:space="preserve">, poskytnutie zálohovej platby, </w:t>
      </w:r>
    </w:p>
  </w:footnote>
  <w:footnote w:id="76">
    <w:p w14:paraId="7A55D57F" w14:textId="77777777" w:rsidR="001C0497" w:rsidRPr="009D7F63" w:rsidRDefault="001C049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w:t>
      </w:r>
      <w:proofErr w:type="spellStart"/>
      <w:r w:rsidRPr="009D7F63">
        <w:rPr>
          <w:rFonts w:cs="Arial"/>
          <w:szCs w:val="16"/>
          <w:lang w:val="sk-SK"/>
        </w:rPr>
        <w:t>ŽoP</w:t>
      </w:r>
      <w:proofErr w:type="spellEnd"/>
      <w:r w:rsidRPr="009D7F63">
        <w:rPr>
          <w:rFonts w:cs="Arial"/>
          <w:szCs w:val="16"/>
          <w:lang w:val="sk-SK"/>
        </w:rPr>
        <w:t xml:space="preserve">: poskytnutie </w:t>
      </w:r>
      <w:proofErr w:type="spellStart"/>
      <w:r w:rsidRPr="009D7F63">
        <w:rPr>
          <w:rFonts w:cs="Arial"/>
          <w:szCs w:val="16"/>
          <w:lang w:val="sk-SK"/>
        </w:rPr>
        <w:t>predfinancovania</w:t>
      </w:r>
      <w:proofErr w:type="spellEnd"/>
      <w:r w:rsidRPr="009D7F63">
        <w:rPr>
          <w:rFonts w:cs="Arial"/>
          <w:szCs w:val="16"/>
          <w:lang w:val="sk-SK"/>
        </w:rPr>
        <w:t>, zúčtovanie zálohovej platby a refundácia.</w:t>
      </w:r>
    </w:p>
  </w:footnote>
  <w:footnote w:id="77">
    <w:p w14:paraId="7A55D580" w14:textId="77777777" w:rsidR="001C0497" w:rsidRPr="009D7F63" w:rsidRDefault="001C0497"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8">
    <w:p w14:paraId="7A55D581" w14:textId="77777777" w:rsidR="001C0497" w:rsidRPr="009D7F63" w:rsidRDefault="001C049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9">
    <w:p w14:paraId="7A55D582" w14:textId="77777777" w:rsidR="001C0497" w:rsidRPr="009D7F63" w:rsidRDefault="001C0497"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0">
    <w:p w14:paraId="7A55D583" w14:textId="052EABFD" w:rsidR="001C0497" w:rsidRPr="009D7F63" w:rsidRDefault="001C0497"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proofErr w:type="spellStart"/>
      <w:r w:rsidRPr="009D7F63">
        <w:rPr>
          <w:rFonts w:ascii="Arial" w:hAnsi="Arial" w:cs="Arial"/>
          <w:sz w:val="16"/>
          <w:szCs w:val="16"/>
        </w:rPr>
        <w:t>ákonníka</w:t>
      </w:r>
      <w:proofErr w:type="spellEnd"/>
      <w:r w:rsidRPr="009D7F63">
        <w:rPr>
          <w:rFonts w:ascii="Arial" w:hAnsi="Arial" w:cs="Arial"/>
          <w:sz w:val="16"/>
          <w:szCs w:val="16"/>
        </w:rPr>
        <w:t xml:space="preserve"> práce, zákona o výkone práce vo verejnom záujme, resp. zákona o štátnej službe a obsahujú všetky náležitosti pracovnej zmluvy/dohody podľa týchto zákonov. Zmluva/dohoda alebo ich prílohy ďalej obsahujú aj:</w:t>
      </w:r>
    </w:p>
    <w:p w14:paraId="7A55D584" w14:textId="77777777" w:rsidR="001C0497" w:rsidRPr="009D7F63" w:rsidRDefault="001C0497"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1C0497" w:rsidRPr="009D7F63" w:rsidRDefault="001C0497"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1C0497" w:rsidRPr="002D4DD9" w:rsidRDefault="001C0497" w:rsidP="009D7F63">
      <w:pPr>
        <w:pStyle w:val="Zoznamsodrkami"/>
        <w:spacing w:before="0" w:after="0"/>
        <w:contextualSpacing/>
        <w:rPr>
          <w:rFonts w:ascii="Arial" w:hAnsi="Arial" w:cs="Arial"/>
          <w:sz w:val="16"/>
          <w:szCs w:val="16"/>
        </w:rPr>
      </w:pPr>
      <w:r w:rsidRPr="009D7F63">
        <w:rPr>
          <w:rFonts w:ascii="Arial" w:hAnsi="Arial" w:cs="Arial"/>
          <w:sz w:val="16"/>
          <w:szCs w:val="16"/>
        </w:rPr>
        <w:t xml:space="preserve">V prípade, ak v pracovnej zmluve, resp. dodatku k pracovnej zmluve a obdobných dokumentoch nie je špecifikovaná pracovná doba, prestávky v práci a pod., je potrebné doložiť k </w:t>
      </w:r>
      <w:proofErr w:type="spellStart"/>
      <w:r w:rsidRPr="009D7F63">
        <w:rPr>
          <w:rFonts w:ascii="Arial" w:hAnsi="Arial" w:cs="Arial"/>
          <w:sz w:val="16"/>
          <w:szCs w:val="16"/>
        </w:rPr>
        <w:t>ŽoP</w:t>
      </w:r>
      <w:proofErr w:type="spellEnd"/>
      <w:r w:rsidRPr="009D7F63">
        <w:rPr>
          <w:rFonts w:ascii="Arial" w:hAnsi="Arial" w:cs="Arial"/>
          <w:sz w:val="16"/>
          <w:szCs w:val="16"/>
        </w:rPr>
        <w:t xml:space="preserve">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1">
    <w:p w14:paraId="7A55D587" w14:textId="77777777" w:rsidR="001C0497" w:rsidRPr="002D4DD9" w:rsidRDefault="001C0497"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2">
    <w:p w14:paraId="7A55D588" w14:textId="0DF3747D" w:rsidR="001C0497" w:rsidRPr="00666AC8" w:rsidRDefault="001C0497"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(napr. v priebehu kalendárneho mesiaca marec začal zamestnanec vykonávať ďalšiu činnosť, tak výdavky na činnosti vykázané prostredníctvom zjednodušeného pracovného výkazu budú neoprávnené od začiatku kalendárneho mesiaca marec).  </w:t>
      </w:r>
    </w:p>
  </w:footnote>
  <w:footnote w:id="83">
    <w:p w14:paraId="7A55D589" w14:textId="4FC8A9ED" w:rsidR="001C0497" w:rsidRPr="002D4DD9" w:rsidRDefault="001C0497"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proofErr w:type="spellStart"/>
      <w:r w:rsidRPr="009D7F63">
        <w:rPr>
          <w:rFonts w:cs="Arial"/>
          <w:szCs w:val="16"/>
        </w:rPr>
        <w:t>racovn</w:t>
      </w:r>
      <w:r>
        <w:rPr>
          <w:rFonts w:cs="Arial"/>
          <w:szCs w:val="16"/>
          <w:lang w:val="sk-SK"/>
        </w:rPr>
        <w:t>ý</w:t>
      </w:r>
      <w:proofErr w:type="spellEnd"/>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84">
    <w:p w14:paraId="7A55D58A" w14:textId="010C8D03" w:rsidR="001C0497" w:rsidRPr="002D4DD9" w:rsidRDefault="001C0497"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p>
  </w:footnote>
  <w:footnote w:id="85">
    <w:p w14:paraId="7A55D58B" w14:textId="36DE3BCF" w:rsidR="001C0497" w:rsidRPr="002D4DD9" w:rsidRDefault="001C0497"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r>
        <w:rPr>
          <w:rFonts w:cs="Arial"/>
          <w:szCs w:val="16"/>
          <w:lang w:val="sk-SK"/>
        </w:rPr>
        <w:t>.</w:t>
      </w:r>
    </w:p>
  </w:footnote>
  <w:footnote w:id="86">
    <w:p w14:paraId="7A55D58D" w14:textId="03BDB2CD" w:rsidR="001C0497" w:rsidRPr="009D7F63" w:rsidRDefault="001C0497"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proofErr w:type="spellStart"/>
      <w:r w:rsidRPr="009D7F63">
        <w:rPr>
          <w:rFonts w:cs="Arial"/>
          <w:szCs w:val="16"/>
        </w:rPr>
        <w:t>racovn</w:t>
      </w:r>
      <w:r w:rsidRPr="009D7F63">
        <w:rPr>
          <w:rFonts w:cs="Arial"/>
          <w:szCs w:val="16"/>
          <w:lang w:val="sk-SK"/>
        </w:rPr>
        <w:t>ý</w:t>
      </w:r>
      <w:proofErr w:type="spellEnd"/>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7">
    <w:p w14:paraId="7A55D58E" w14:textId="5905C154" w:rsidR="001C0497" w:rsidRPr="009D7F63" w:rsidRDefault="001C049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88">
    <w:p w14:paraId="21B88E63" w14:textId="45116D8F" w:rsidR="001C0497" w:rsidRPr="00DB1B99" w:rsidRDefault="001C0497"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w:t>
      </w:r>
      <w:proofErr w:type="spellStart"/>
      <w:r>
        <w:rPr>
          <w:lang w:val="sk-SK"/>
        </w:rPr>
        <w:t>FKnM</w:t>
      </w:r>
      <w:proofErr w:type="spellEnd"/>
      <w:r>
        <w:rPr>
          <w:lang w:val="sk-SK"/>
        </w:rPr>
        <w:t xml:space="preserve">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89">
    <w:p w14:paraId="18F68BE6" w14:textId="77777777" w:rsidR="001C0497" w:rsidRPr="009D7F63" w:rsidRDefault="001C0497"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0">
    <w:p w14:paraId="7B8CA6F4" w14:textId="057B66FF" w:rsidR="001C0497" w:rsidRPr="00DD30A9" w:rsidRDefault="001C0497"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w:t>
      </w:r>
      <w:proofErr w:type="spellStart"/>
      <w:r>
        <w:rPr>
          <w:lang w:val="sk-SK"/>
        </w:rPr>
        <w:t>FKnM</w:t>
      </w:r>
      <w:proofErr w:type="spellEnd"/>
      <w:r>
        <w:rPr>
          <w:lang w:val="sk-SK"/>
        </w:rPr>
        <w:t xml:space="preserve">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1">
    <w:p w14:paraId="245656D0" w14:textId="34CF1211" w:rsidR="001C0497" w:rsidRPr="009D7F63" w:rsidRDefault="001C0497"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2">
    <w:p w14:paraId="1BAE06D9" w14:textId="3DB56B7A" w:rsidR="001C0497" w:rsidRPr="008D4874" w:rsidRDefault="001C0497">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3">
    <w:p w14:paraId="06A0F700" w14:textId="0A8847BF" w:rsidR="001C0497" w:rsidRPr="00A9227A" w:rsidRDefault="001C0497"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4">
    <w:p w14:paraId="7A55D594" w14:textId="7255982C" w:rsidR="001C0497" w:rsidRPr="009D7F63" w:rsidRDefault="001C049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proofErr w:type="spellStart"/>
      <w:r w:rsidRPr="009D7F63">
        <w:rPr>
          <w:rFonts w:cs="Arial"/>
          <w:szCs w:val="16"/>
        </w:rPr>
        <w:t>mluve</w:t>
      </w:r>
      <w:proofErr w:type="spellEnd"/>
      <w:r w:rsidRPr="009D7F63">
        <w:rPr>
          <w:rFonts w:cs="Arial"/>
          <w:szCs w:val="16"/>
        </w:rPr>
        <w:t xml:space="preserve"> o NFP. V prípade odchýlky môže byť Prijímateľ vyzvaný k zdôvodneniu nesúladu parametrov uvedených v komentári rozpočtu. </w:t>
      </w:r>
    </w:p>
  </w:footnote>
  <w:footnote w:id="95">
    <w:p w14:paraId="7A55D597" w14:textId="7291098D" w:rsidR="001C0497" w:rsidRPr="009D7F63" w:rsidRDefault="001C049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6">
    <w:p w14:paraId="7A55D598" w14:textId="1F811B32" w:rsidR="001C0497" w:rsidRPr="009D7F63" w:rsidRDefault="001C049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7">
    <w:p w14:paraId="7A55D599" w14:textId="36FD13E6" w:rsidR="001C0497" w:rsidRPr="009D7F63" w:rsidRDefault="001C049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8">
    <w:p w14:paraId="155B50B0" w14:textId="6BA108FC" w:rsidR="001C0497" w:rsidRPr="001D76D4" w:rsidRDefault="001C0497">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9">
    <w:p w14:paraId="2376272C" w14:textId="0C61265A" w:rsidR="001C0497" w:rsidRDefault="00D61556" w:rsidP="009D7F63">
      <w:pPr>
        <w:pStyle w:val="Textpoznmkypodiarou"/>
        <w:rPr>
          <w:rFonts w:cs="Arial"/>
          <w:szCs w:val="16"/>
          <w:lang w:val="sk-SK"/>
        </w:rPr>
      </w:pPr>
      <w:hyperlink r:id="rId3" w:history="1">
        <w:r w:rsidR="001C0497" w:rsidRPr="00D11568">
          <w:rPr>
            <w:rStyle w:val="Hypertextovprepojenie"/>
            <w:rFonts w:cs="Arial"/>
            <w:sz w:val="16"/>
            <w:szCs w:val="16"/>
            <w:lang w:val="sk-SK"/>
          </w:rPr>
          <w:t>http://www.uvo.gov.sk/legislativametodika-dohlad/metodicke-usmernenia/vseobecne-metodicke-usmernenia-zakon-c-252006-z-z--4bc.html</w:t>
        </w:r>
      </w:hyperlink>
      <w:r w:rsidR="001C0497" w:rsidRPr="00D11568">
        <w:rPr>
          <w:rFonts w:cs="Arial"/>
          <w:szCs w:val="16"/>
          <w:lang w:val="sk-SK"/>
        </w:rPr>
        <w:t xml:space="preserve">  a http://www.uvo.gov.sk/legislativametodika-dohlad/metodicke-usmernenia/vseobecne-metodicke-usmernenia-zakon-c-3432015-z-z--51e.html</w:t>
      </w:r>
      <w:r w:rsidR="001C0497" w:rsidRPr="00D11568" w:rsidDel="00D11568">
        <w:rPr>
          <w:rFonts w:cs="Arial"/>
          <w:szCs w:val="16"/>
          <w:lang w:val="sk-SK"/>
        </w:rPr>
        <w:t xml:space="preserve"> </w:t>
      </w:r>
      <w:r w:rsidR="001C0497" w:rsidRPr="00552EAD">
        <w:rPr>
          <w:rStyle w:val="Odkaznapoznmkupodiarou"/>
          <w:rFonts w:cs="Arial"/>
          <w:szCs w:val="16"/>
          <w:vertAlign w:val="baseline"/>
        </w:rPr>
        <w:t xml:space="preserve"> </w:t>
      </w:r>
      <w:r w:rsidR="001C0497" w:rsidRPr="009D7F63">
        <w:rPr>
          <w:rStyle w:val="Odkaznapoznmkupodiarou"/>
          <w:rFonts w:cs="Arial"/>
          <w:szCs w:val="16"/>
        </w:rPr>
        <w:footnoteRef/>
      </w:r>
    </w:p>
    <w:p w14:paraId="7A55D59A" w14:textId="542F27CA" w:rsidR="001C0497" w:rsidRPr="009D7F63" w:rsidRDefault="001C0497" w:rsidP="009D7F63">
      <w:pPr>
        <w:pStyle w:val="Textpoznmkypodiarou"/>
        <w:rPr>
          <w:rFonts w:cs="Arial"/>
          <w:szCs w:val="16"/>
          <w:lang w:val="sk-SK"/>
        </w:rPr>
      </w:pPr>
    </w:p>
  </w:footnote>
  <w:footnote w:id="100">
    <w:p w14:paraId="7A55D59B" w14:textId="77777777" w:rsidR="001C0497" w:rsidRPr="009D7F63" w:rsidRDefault="001C0497"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1C0497" w:rsidRPr="009D7F63" w:rsidRDefault="001C0497"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1C0497" w:rsidRPr="009D7F63" w:rsidRDefault="001C0497" w:rsidP="009D7F63">
      <w:pPr>
        <w:pStyle w:val="Textpoznmkypodiarou"/>
        <w:rPr>
          <w:rFonts w:cs="Arial"/>
          <w:szCs w:val="16"/>
        </w:rPr>
      </w:pPr>
    </w:p>
  </w:footnote>
  <w:footnote w:id="101">
    <w:p w14:paraId="7758003D" w14:textId="22D7C67A" w:rsidR="001C0497" w:rsidRPr="00E70656" w:rsidRDefault="001C0497">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2">
    <w:p w14:paraId="7A55D59E" w14:textId="77777777" w:rsidR="001C0497" w:rsidRPr="009D7F63" w:rsidRDefault="001C049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3">
    <w:p w14:paraId="7A55D59F" w14:textId="77777777" w:rsidR="001C0497" w:rsidRPr="009D7F63" w:rsidRDefault="001C049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4">
    <w:p w14:paraId="6D173C29" w14:textId="17D0C2A7" w:rsidR="001C0497" w:rsidRPr="00963E0D" w:rsidRDefault="001C049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5">
    <w:p w14:paraId="17304A12" w14:textId="40A4FD60" w:rsidR="001C0497" w:rsidRPr="00963E0D" w:rsidRDefault="001C049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6">
    <w:p w14:paraId="169A4593" w14:textId="3DC46A8E" w:rsidR="001C0497" w:rsidRPr="00963E0D" w:rsidRDefault="001C049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7">
    <w:p w14:paraId="7A55D5A1" w14:textId="77777777" w:rsidR="001C0497" w:rsidRPr="009D7F63" w:rsidRDefault="001C0497"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8">
    <w:p w14:paraId="33731AE4" w14:textId="77777777" w:rsidR="001C0497" w:rsidRDefault="001C0497" w:rsidP="00A15E8E">
      <w:pPr>
        <w:pStyle w:val="Textpoznmkypodiarou"/>
        <w:jc w:val="both"/>
      </w:pPr>
      <w:r>
        <w:rPr>
          <w:rStyle w:val="Odkaznapoznmkupodiarou"/>
        </w:rPr>
        <w:footnoteRef/>
      </w:r>
      <w:r>
        <w:t xml:space="preserve"> MP CKO č. 18 k overovaniu hospodárnosti výdavkov</w:t>
      </w:r>
    </w:p>
  </w:footnote>
  <w:footnote w:id="109">
    <w:p w14:paraId="2A432946" w14:textId="35C29B09" w:rsidR="001C0497" w:rsidRPr="001325C0" w:rsidRDefault="001C0497">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0">
    <w:p w14:paraId="19A2FB50" w14:textId="3C8C6416" w:rsidR="001C0497" w:rsidRPr="001325C0" w:rsidRDefault="001C0497">
      <w:pPr>
        <w:pStyle w:val="Textpoznmkypodiarou"/>
        <w:rPr>
          <w:lang w:val="sk-SK"/>
        </w:rPr>
      </w:pPr>
      <w:r>
        <w:rPr>
          <w:rStyle w:val="Odkaznapoznmkupodiarou"/>
        </w:rPr>
        <w:footnoteRef/>
      </w:r>
      <w:r>
        <w:t xml:space="preserve"> </w:t>
      </w:r>
      <w:r w:rsidRPr="001325C0">
        <w:t xml:space="preserve">Na účely definovania rodinného príslušníka alebo príbuzného sa použije § 117 zákona č. 40/1964 Zb. Občiansky zákonník v znení neskorších predpisov, </w:t>
      </w:r>
      <w:proofErr w:type="spellStart"/>
      <w:r w:rsidRPr="001325C0">
        <w:t>t.j</w:t>
      </w:r>
      <w:proofErr w:type="spellEnd"/>
      <w:r w:rsidRPr="001325C0">
        <w:t>. je ním príbuzný v priamom rade, ako aj príbuzný v pobočnom rade</w:t>
      </w:r>
    </w:p>
  </w:footnote>
  <w:footnote w:id="111">
    <w:p w14:paraId="6CF6D88E" w14:textId="77777777" w:rsidR="001C0497" w:rsidRPr="001325C0" w:rsidRDefault="001C0497"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1C0497" w:rsidRPr="001325C0" w:rsidRDefault="001C0497">
      <w:pPr>
        <w:pStyle w:val="Textpoznmkypodiarou"/>
        <w:rPr>
          <w:lang w:val="sk-SK"/>
        </w:rPr>
      </w:pPr>
    </w:p>
  </w:footnote>
  <w:footnote w:id="112">
    <w:p w14:paraId="60152099" w14:textId="6522BB22" w:rsidR="001C0497" w:rsidRPr="00DF0865" w:rsidRDefault="001C0497">
      <w:pPr>
        <w:pStyle w:val="Textpoznmkypodiarou"/>
        <w:rPr>
          <w:lang w:val="sk-SK"/>
        </w:rPr>
      </w:pPr>
      <w:r>
        <w:rPr>
          <w:rStyle w:val="Odkaznapoznmkupodiarou"/>
        </w:rPr>
        <w:footnoteRef/>
      </w:r>
      <w:r>
        <w:rPr>
          <w:lang w:val="sk-SK"/>
        </w:rPr>
        <w:t xml:space="preserve"> </w:t>
      </w:r>
      <w:r w:rsidRPr="00DF0865">
        <w:t xml:space="preserve">Na účely definovania rodinného príslušníka alebo príbuzného sa použije § 117 zákona č. 40/1964 Zb. Občiansky zákonník v znení neskorších predpisov, </w:t>
      </w:r>
      <w:proofErr w:type="spellStart"/>
      <w:r w:rsidRPr="00DF0865">
        <w:t>t.j</w:t>
      </w:r>
      <w:proofErr w:type="spellEnd"/>
      <w:r w:rsidRPr="00DF0865">
        <w:t>. je ním príbuzný v priamom rade, ako aj príbuzný v pobočnom rade</w:t>
      </w:r>
      <w:r>
        <w:t xml:space="preserve"> </w:t>
      </w:r>
    </w:p>
  </w:footnote>
  <w:footnote w:id="113">
    <w:p w14:paraId="7A55D5A3" w14:textId="77777777" w:rsidR="001C0497" w:rsidRPr="009D7F63" w:rsidRDefault="001C0497"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1C0497" w:rsidRDefault="001C049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1C0497" w:rsidRDefault="001C049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1C0497" w:rsidRDefault="001C049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BD767A9"/>
    <w:multiLevelType w:val="hybridMultilevel"/>
    <w:tmpl w:val="75B2B064"/>
    <w:lvl w:ilvl="0" w:tplc="83A00E5A">
      <w:start w:val="1"/>
      <w:numFmt w:val="decimal"/>
      <w:lvlText w:val="%1."/>
      <w:lvlJc w:val="left"/>
      <w:pPr>
        <w:ind w:left="720" w:hanging="360"/>
      </w:pPr>
      <w:rPr>
        <w:rFonts w:cs="Times New Roman"/>
        <w:b w:val="0"/>
      </w:rPr>
    </w:lvl>
    <w:lvl w:ilvl="1" w:tplc="041B0017">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3560C"/>
    <w:multiLevelType w:val="hybridMultilevel"/>
    <w:tmpl w:val="C540E3D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1">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1">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2">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3">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8">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2">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3">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3B7F36D3"/>
    <w:multiLevelType w:val="hybridMultilevel"/>
    <w:tmpl w:val="FC1679B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58">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9">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1">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1">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2">
    <w:nsid w:val="4BFE2366"/>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8">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3">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3">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5">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1">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2">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6">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07">
    <w:nsid w:val="699075DE"/>
    <w:multiLevelType w:val="hybridMultilevel"/>
    <w:tmpl w:val="1598E00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3">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7">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0">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4">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60"/>
  </w:num>
  <w:num w:numId="2">
    <w:abstractNumId w:val="25"/>
  </w:num>
  <w:num w:numId="3">
    <w:abstractNumId w:val="97"/>
  </w:num>
  <w:num w:numId="4">
    <w:abstractNumId w:val="20"/>
  </w:num>
  <w:num w:numId="5">
    <w:abstractNumId w:val="45"/>
  </w:num>
  <w:num w:numId="6">
    <w:abstractNumId w:val="125"/>
  </w:num>
  <w:num w:numId="7">
    <w:abstractNumId w:val="124"/>
  </w:num>
  <w:num w:numId="8">
    <w:abstractNumId w:val="87"/>
  </w:num>
  <w:num w:numId="9">
    <w:abstractNumId w:val="104"/>
  </w:num>
  <w:num w:numId="10">
    <w:abstractNumId w:val="53"/>
  </w:num>
  <w:num w:numId="11">
    <w:abstractNumId w:val="84"/>
  </w:num>
  <w:num w:numId="12">
    <w:abstractNumId w:val="114"/>
  </w:num>
  <w:num w:numId="13">
    <w:abstractNumId w:val="1"/>
  </w:num>
  <w:num w:numId="14">
    <w:abstractNumId w:val="31"/>
  </w:num>
  <w:num w:numId="15">
    <w:abstractNumId w:val="63"/>
  </w:num>
  <w:num w:numId="16">
    <w:abstractNumId w:val="8"/>
  </w:num>
  <w:num w:numId="17">
    <w:abstractNumId w:val="9"/>
  </w:num>
  <w:num w:numId="18">
    <w:abstractNumId w:val="59"/>
  </w:num>
  <w:num w:numId="19">
    <w:abstractNumId w:val="88"/>
  </w:num>
  <w:num w:numId="20">
    <w:abstractNumId w:val="29"/>
  </w:num>
  <w:num w:numId="21">
    <w:abstractNumId w:val="61"/>
  </w:num>
  <w:num w:numId="22">
    <w:abstractNumId w:val="74"/>
  </w:num>
  <w:num w:numId="23">
    <w:abstractNumId w:val="98"/>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9"/>
  </w:num>
  <w:num w:numId="28">
    <w:abstractNumId w:val="77"/>
  </w:num>
  <w:num w:numId="29">
    <w:abstractNumId w:val="105"/>
  </w:num>
  <w:num w:numId="30">
    <w:abstractNumId w:val="85"/>
  </w:num>
  <w:num w:numId="31">
    <w:abstractNumId w:val="120"/>
  </w:num>
  <w:num w:numId="32">
    <w:abstractNumId w:val="102"/>
  </w:num>
  <w:num w:numId="33">
    <w:abstractNumId w:val="110"/>
  </w:num>
  <w:num w:numId="34">
    <w:abstractNumId w:val="116"/>
  </w:num>
  <w:num w:numId="35">
    <w:abstractNumId w:val="44"/>
  </w:num>
  <w:num w:numId="36">
    <w:abstractNumId w:val="52"/>
  </w:num>
  <w:num w:numId="37">
    <w:abstractNumId w:val="50"/>
  </w:num>
  <w:num w:numId="38">
    <w:abstractNumId w:val="58"/>
  </w:num>
  <w:num w:numId="39">
    <w:abstractNumId w:val="71"/>
  </w:num>
  <w:num w:numId="40">
    <w:abstractNumId w:val="119"/>
  </w:num>
  <w:num w:numId="41">
    <w:abstractNumId w:val="3"/>
  </w:num>
  <w:num w:numId="42">
    <w:abstractNumId w:val="55"/>
  </w:num>
  <w:num w:numId="43">
    <w:abstractNumId w:val="83"/>
  </w:num>
  <w:num w:numId="44">
    <w:abstractNumId w:val="6"/>
  </w:num>
  <w:num w:numId="45">
    <w:abstractNumId w:val="38"/>
  </w:num>
  <w:num w:numId="46">
    <w:abstractNumId w:val="94"/>
  </w:num>
  <w:num w:numId="47">
    <w:abstractNumId w:val="103"/>
  </w:num>
  <w:num w:numId="48">
    <w:abstractNumId w:val="54"/>
  </w:num>
  <w:num w:numId="49">
    <w:abstractNumId w:val="75"/>
  </w:num>
  <w:num w:numId="50">
    <w:abstractNumId w:val="115"/>
  </w:num>
  <w:num w:numId="51">
    <w:abstractNumId w:val="37"/>
  </w:num>
  <w:num w:numId="52">
    <w:abstractNumId w:val="21"/>
  </w:num>
  <w:num w:numId="53">
    <w:abstractNumId w:val="10"/>
  </w:num>
  <w:num w:numId="54">
    <w:abstractNumId w:val="40"/>
  </w:num>
  <w:num w:numId="55">
    <w:abstractNumId w:val="26"/>
  </w:num>
  <w:num w:numId="56">
    <w:abstractNumId w:val="41"/>
  </w:num>
  <w:num w:numId="57">
    <w:abstractNumId w:val="18"/>
  </w:num>
  <w:num w:numId="58">
    <w:abstractNumId w:val="81"/>
  </w:num>
  <w:num w:numId="59">
    <w:abstractNumId w:val="56"/>
  </w:num>
  <w:num w:numId="60">
    <w:abstractNumId w:val="46"/>
  </w:num>
  <w:num w:numId="61">
    <w:abstractNumId w:val="91"/>
  </w:num>
  <w:num w:numId="62">
    <w:abstractNumId w:val="99"/>
  </w:num>
  <w:num w:numId="63">
    <w:abstractNumId w:val="68"/>
  </w:num>
  <w:num w:numId="64">
    <w:abstractNumId w:val="7"/>
  </w:num>
  <w:num w:numId="65">
    <w:abstractNumId w:val="36"/>
  </w:num>
  <w:num w:numId="66">
    <w:abstractNumId w:val="42"/>
  </w:num>
  <w:num w:numId="67">
    <w:abstractNumId w:val="17"/>
  </w:num>
  <w:num w:numId="68">
    <w:abstractNumId w:val="80"/>
  </w:num>
  <w:num w:numId="69">
    <w:abstractNumId w:val="19"/>
  </w:num>
  <w:num w:numId="70">
    <w:abstractNumId w:val="117"/>
  </w:num>
  <w:num w:numId="71">
    <w:abstractNumId w:val="62"/>
  </w:num>
  <w:num w:numId="72">
    <w:abstractNumId w:val="34"/>
  </w:num>
  <w:num w:numId="73">
    <w:abstractNumId w:val="111"/>
  </w:num>
  <w:num w:numId="74">
    <w:abstractNumId w:val="15"/>
  </w:num>
  <w:num w:numId="75">
    <w:abstractNumId w:val="122"/>
  </w:num>
  <w:num w:numId="76">
    <w:abstractNumId w:val="22"/>
  </w:num>
  <w:num w:numId="77">
    <w:abstractNumId w:val="121"/>
  </w:num>
  <w:num w:numId="78">
    <w:abstractNumId w:val="47"/>
  </w:num>
  <w:num w:numId="79">
    <w:abstractNumId w:val="126"/>
  </w:num>
  <w:num w:numId="80">
    <w:abstractNumId w:val="48"/>
  </w:num>
  <w:num w:numId="81">
    <w:abstractNumId w:val="32"/>
  </w:num>
  <w:num w:numId="82">
    <w:abstractNumId w:val="108"/>
  </w:num>
  <w:num w:numId="83">
    <w:abstractNumId w:val="66"/>
  </w:num>
  <w:num w:numId="84">
    <w:abstractNumId w:val="11"/>
  </w:num>
  <w:num w:numId="85">
    <w:abstractNumId w:val="35"/>
  </w:num>
  <w:num w:numId="86">
    <w:abstractNumId w:val="24"/>
  </w:num>
  <w:num w:numId="87">
    <w:abstractNumId w:val="86"/>
  </w:num>
  <w:num w:numId="88">
    <w:abstractNumId w:val="64"/>
  </w:num>
  <w:num w:numId="89">
    <w:abstractNumId w:val="39"/>
  </w:num>
  <w:num w:numId="90">
    <w:abstractNumId w:val="4"/>
  </w:num>
  <w:num w:numId="91">
    <w:abstractNumId w:val="118"/>
  </w:num>
  <w:num w:numId="92">
    <w:abstractNumId w:val="14"/>
  </w:num>
  <w:num w:numId="93">
    <w:abstractNumId w:val="51"/>
  </w:num>
  <w:num w:numId="94">
    <w:abstractNumId w:val="95"/>
  </w:num>
  <w:num w:numId="95">
    <w:abstractNumId w:val="90"/>
  </w:num>
  <w:num w:numId="96">
    <w:abstractNumId w:val="49"/>
  </w:num>
  <w:num w:numId="97">
    <w:abstractNumId w:val="73"/>
  </w:num>
  <w:num w:numId="98">
    <w:abstractNumId w:val="5"/>
  </w:num>
  <w:num w:numId="99">
    <w:abstractNumId w:val="76"/>
  </w:num>
  <w:num w:numId="100">
    <w:abstractNumId w:val="109"/>
  </w:num>
  <w:num w:numId="101">
    <w:abstractNumId w:val="96"/>
  </w:num>
  <w:num w:numId="102">
    <w:abstractNumId w:val="13"/>
  </w:num>
  <w:num w:numId="103">
    <w:abstractNumId w:val="69"/>
  </w:num>
  <w:num w:numId="104">
    <w:abstractNumId w:val="123"/>
  </w:num>
  <w:num w:numId="105">
    <w:abstractNumId w:val="67"/>
  </w:num>
  <w:num w:numId="106">
    <w:abstractNumId w:val="100"/>
  </w:num>
  <w:num w:numId="107">
    <w:abstractNumId w:val="89"/>
  </w:num>
  <w:num w:numId="108">
    <w:abstractNumId w:val="101"/>
  </w:num>
  <w:num w:numId="10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2"/>
  </w:num>
  <w:num w:numId="11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8"/>
  </w:num>
  <w:num w:numId="1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7"/>
  </w:num>
  <w:num w:numId="124">
    <w:abstractNumId w:val="43"/>
  </w:num>
  <w:num w:numId="125">
    <w:abstractNumId w:val="70"/>
  </w:num>
  <w:num w:numId="126">
    <w:abstractNumId w:val="106"/>
  </w:num>
  <w:num w:numId="127">
    <w:abstractNumId w:val="33"/>
  </w:num>
  <w:num w:numId="128">
    <w:abstractNumId w:val="93"/>
  </w:num>
  <w:num w:numId="129">
    <w:abstractNumId w:val="28"/>
  </w:num>
  <w:num w:numId="130">
    <w:abstractNumId w:val="113"/>
  </w:num>
  <w:num w:numId="131">
    <w:abstractNumId w:val="16"/>
  </w:num>
  <w:num w:numId="132">
    <w:abstractNumId w:val="107"/>
  </w:num>
  <w:num w:numId="133">
    <w:abstractNumId w:val="57"/>
  </w:num>
  <w:num w:numId="134">
    <w:abstractNumId w:val="65"/>
  </w:num>
  <w:num w:numId="135">
    <w:abstractNumId w:val="2"/>
  </w:num>
  <w:num w:numId="136">
    <w:abstractNumId w:val="30"/>
  </w:num>
  <w:num w:numId="137">
    <w:abstractNumId w:val="12"/>
  </w:num>
  <w:num w:numId="138">
    <w:abstractNumId w:val="27"/>
  </w:num>
  <w:num w:numId="139">
    <w:abstractNumId w:val="112"/>
  </w:num>
  <w:num w:numId="140">
    <w:abstractNumId w:val="72"/>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1BA9"/>
    <w:rsid w:val="000623F2"/>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3209"/>
    <w:rsid w:val="000733AD"/>
    <w:rsid w:val="00073471"/>
    <w:rsid w:val="000735FD"/>
    <w:rsid w:val="00073791"/>
    <w:rsid w:val="000740DE"/>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B024D"/>
    <w:rsid w:val="000B0A1D"/>
    <w:rsid w:val="000B0BB1"/>
    <w:rsid w:val="000B1D63"/>
    <w:rsid w:val="000B1E6A"/>
    <w:rsid w:val="000B2403"/>
    <w:rsid w:val="000B36A9"/>
    <w:rsid w:val="000B3D21"/>
    <w:rsid w:val="000B3DA3"/>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1671"/>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40E"/>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86"/>
    <w:rsid w:val="002835FF"/>
    <w:rsid w:val="00283AD7"/>
    <w:rsid w:val="00283B03"/>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45E"/>
    <w:rsid w:val="0029660B"/>
    <w:rsid w:val="00296693"/>
    <w:rsid w:val="00296766"/>
    <w:rsid w:val="00296BB9"/>
    <w:rsid w:val="002979F9"/>
    <w:rsid w:val="00297C08"/>
    <w:rsid w:val="002A053C"/>
    <w:rsid w:val="002A0EA7"/>
    <w:rsid w:val="002A1482"/>
    <w:rsid w:val="002A1774"/>
    <w:rsid w:val="002A19B4"/>
    <w:rsid w:val="002A1C28"/>
    <w:rsid w:val="002A227E"/>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1E6"/>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67D"/>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C7C8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3F2"/>
    <w:rsid w:val="0040641A"/>
    <w:rsid w:val="00406757"/>
    <w:rsid w:val="004068CA"/>
    <w:rsid w:val="00406FD8"/>
    <w:rsid w:val="00407296"/>
    <w:rsid w:val="004077C4"/>
    <w:rsid w:val="00407A10"/>
    <w:rsid w:val="00407CF7"/>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707C"/>
    <w:rsid w:val="004173D0"/>
    <w:rsid w:val="004178CD"/>
    <w:rsid w:val="0041791C"/>
    <w:rsid w:val="00417B5B"/>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CEA"/>
    <w:rsid w:val="00436D66"/>
    <w:rsid w:val="0043783A"/>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5CC0"/>
    <w:rsid w:val="004473BF"/>
    <w:rsid w:val="0044761F"/>
    <w:rsid w:val="004503DA"/>
    <w:rsid w:val="00450647"/>
    <w:rsid w:val="004506D5"/>
    <w:rsid w:val="004508B6"/>
    <w:rsid w:val="00450CAD"/>
    <w:rsid w:val="00450EC1"/>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533"/>
    <w:rsid w:val="0046377D"/>
    <w:rsid w:val="00463D71"/>
    <w:rsid w:val="00464551"/>
    <w:rsid w:val="00464629"/>
    <w:rsid w:val="004653A4"/>
    <w:rsid w:val="00465766"/>
    <w:rsid w:val="00465EE5"/>
    <w:rsid w:val="00466405"/>
    <w:rsid w:val="00466A54"/>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893"/>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DB"/>
    <w:rsid w:val="004C45AE"/>
    <w:rsid w:val="004C46E4"/>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8C9"/>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314F"/>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2DF"/>
    <w:rsid w:val="00606405"/>
    <w:rsid w:val="00606A3A"/>
    <w:rsid w:val="00606BC7"/>
    <w:rsid w:val="00606FAF"/>
    <w:rsid w:val="00607315"/>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463"/>
    <w:rsid w:val="006266E4"/>
    <w:rsid w:val="0062736D"/>
    <w:rsid w:val="006273A6"/>
    <w:rsid w:val="00627B35"/>
    <w:rsid w:val="00627C7E"/>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600BF"/>
    <w:rsid w:val="00660B38"/>
    <w:rsid w:val="00660F15"/>
    <w:rsid w:val="006620EF"/>
    <w:rsid w:val="006621C0"/>
    <w:rsid w:val="006623B0"/>
    <w:rsid w:val="00662488"/>
    <w:rsid w:val="00662B41"/>
    <w:rsid w:val="00662CF6"/>
    <w:rsid w:val="006639B8"/>
    <w:rsid w:val="00664561"/>
    <w:rsid w:val="00664641"/>
    <w:rsid w:val="0066562F"/>
    <w:rsid w:val="00665FF9"/>
    <w:rsid w:val="00666AC8"/>
    <w:rsid w:val="00667313"/>
    <w:rsid w:val="006678DA"/>
    <w:rsid w:val="00667A53"/>
    <w:rsid w:val="00667C12"/>
    <w:rsid w:val="00670284"/>
    <w:rsid w:val="006705A5"/>
    <w:rsid w:val="0067095A"/>
    <w:rsid w:val="0067100F"/>
    <w:rsid w:val="006710DE"/>
    <w:rsid w:val="006716B6"/>
    <w:rsid w:val="006719C8"/>
    <w:rsid w:val="00671D23"/>
    <w:rsid w:val="00671D4D"/>
    <w:rsid w:val="0067210F"/>
    <w:rsid w:val="00672FF6"/>
    <w:rsid w:val="00673478"/>
    <w:rsid w:val="006739C3"/>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767"/>
    <w:rsid w:val="00680A98"/>
    <w:rsid w:val="00680C8B"/>
    <w:rsid w:val="00680D0B"/>
    <w:rsid w:val="00680E39"/>
    <w:rsid w:val="00681189"/>
    <w:rsid w:val="0068166A"/>
    <w:rsid w:val="00681BA3"/>
    <w:rsid w:val="006828A4"/>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19D"/>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C86"/>
    <w:rsid w:val="007B2216"/>
    <w:rsid w:val="007B2419"/>
    <w:rsid w:val="007B29C4"/>
    <w:rsid w:val="007B2F40"/>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436B"/>
    <w:rsid w:val="007E5D8D"/>
    <w:rsid w:val="007E6877"/>
    <w:rsid w:val="007E728A"/>
    <w:rsid w:val="007E742B"/>
    <w:rsid w:val="007E7D6C"/>
    <w:rsid w:val="007F00D1"/>
    <w:rsid w:val="007F01C4"/>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0D35"/>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9A9"/>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5A8"/>
    <w:rsid w:val="00855DDD"/>
    <w:rsid w:val="00855FBF"/>
    <w:rsid w:val="0085627A"/>
    <w:rsid w:val="0085674B"/>
    <w:rsid w:val="0085688E"/>
    <w:rsid w:val="00856B36"/>
    <w:rsid w:val="00856E82"/>
    <w:rsid w:val="00857029"/>
    <w:rsid w:val="0085763C"/>
    <w:rsid w:val="00857ADC"/>
    <w:rsid w:val="00860775"/>
    <w:rsid w:val="008609DD"/>
    <w:rsid w:val="00860B07"/>
    <w:rsid w:val="00861061"/>
    <w:rsid w:val="008611DB"/>
    <w:rsid w:val="0086126D"/>
    <w:rsid w:val="00861C4B"/>
    <w:rsid w:val="00861D37"/>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1245"/>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DE8"/>
    <w:rsid w:val="008831F4"/>
    <w:rsid w:val="008832B5"/>
    <w:rsid w:val="0088392D"/>
    <w:rsid w:val="00883C93"/>
    <w:rsid w:val="00883FA6"/>
    <w:rsid w:val="00884F3E"/>
    <w:rsid w:val="00885064"/>
    <w:rsid w:val="00886D5D"/>
    <w:rsid w:val="008870BC"/>
    <w:rsid w:val="008879F8"/>
    <w:rsid w:val="0089027E"/>
    <w:rsid w:val="008905FD"/>
    <w:rsid w:val="00890AFF"/>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CB0"/>
    <w:rsid w:val="00895EFD"/>
    <w:rsid w:val="00896742"/>
    <w:rsid w:val="00896953"/>
    <w:rsid w:val="008A09EC"/>
    <w:rsid w:val="008A0B25"/>
    <w:rsid w:val="008A0C3A"/>
    <w:rsid w:val="008A0CE1"/>
    <w:rsid w:val="008A1A13"/>
    <w:rsid w:val="008A213D"/>
    <w:rsid w:val="008A2C57"/>
    <w:rsid w:val="008A2F9E"/>
    <w:rsid w:val="008A30B1"/>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ACF"/>
    <w:rsid w:val="00906DC5"/>
    <w:rsid w:val="00907043"/>
    <w:rsid w:val="009072D1"/>
    <w:rsid w:val="009074B7"/>
    <w:rsid w:val="00907754"/>
    <w:rsid w:val="00910594"/>
    <w:rsid w:val="0091097D"/>
    <w:rsid w:val="009111A2"/>
    <w:rsid w:val="009112EB"/>
    <w:rsid w:val="00911D75"/>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3C6"/>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6C83"/>
    <w:rsid w:val="00937019"/>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6154"/>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4E2"/>
    <w:rsid w:val="009C2947"/>
    <w:rsid w:val="009C340B"/>
    <w:rsid w:val="009C3914"/>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8E"/>
    <w:rsid w:val="00A66361"/>
    <w:rsid w:val="00A667D8"/>
    <w:rsid w:val="00A672C4"/>
    <w:rsid w:val="00A672FF"/>
    <w:rsid w:val="00A674D1"/>
    <w:rsid w:val="00A67788"/>
    <w:rsid w:val="00A67B8D"/>
    <w:rsid w:val="00A70535"/>
    <w:rsid w:val="00A711F4"/>
    <w:rsid w:val="00A713E6"/>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80C"/>
    <w:rsid w:val="00A95A3E"/>
    <w:rsid w:val="00A95B11"/>
    <w:rsid w:val="00A9656E"/>
    <w:rsid w:val="00A9661F"/>
    <w:rsid w:val="00A9671A"/>
    <w:rsid w:val="00A9697E"/>
    <w:rsid w:val="00A96997"/>
    <w:rsid w:val="00A96BE9"/>
    <w:rsid w:val="00A96D1C"/>
    <w:rsid w:val="00A97651"/>
    <w:rsid w:val="00AA01F0"/>
    <w:rsid w:val="00AA0568"/>
    <w:rsid w:val="00AA0981"/>
    <w:rsid w:val="00AA1060"/>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93"/>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43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264"/>
    <w:rsid w:val="00B514D1"/>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3D2"/>
    <w:rsid w:val="00B77BC5"/>
    <w:rsid w:val="00B77EFE"/>
    <w:rsid w:val="00B8070C"/>
    <w:rsid w:val="00B81C59"/>
    <w:rsid w:val="00B82168"/>
    <w:rsid w:val="00B82292"/>
    <w:rsid w:val="00B8285B"/>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3E"/>
    <w:rsid w:val="00BB0E89"/>
    <w:rsid w:val="00BB0EBF"/>
    <w:rsid w:val="00BB0F8B"/>
    <w:rsid w:val="00BB1F0F"/>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D7"/>
    <w:rsid w:val="00C41654"/>
    <w:rsid w:val="00C41823"/>
    <w:rsid w:val="00C41F25"/>
    <w:rsid w:val="00C42B90"/>
    <w:rsid w:val="00C42D08"/>
    <w:rsid w:val="00C4343D"/>
    <w:rsid w:val="00C43500"/>
    <w:rsid w:val="00C444B3"/>
    <w:rsid w:val="00C445B3"/>
    <w:rsid w:val="00C4496F"/>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97A33"/>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3123"/>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D1C"/>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2D1"/>
    <w:rsid w:val="00D50945"/>
    <w:rsid w:val="00D50A04"/>
    <w:rsid w:val="00D50CD2"/>
    <w:rsid w:val="00D519DF"/>
    <w:rsid w:val="00D51F8C"/>
    <w:rsid w:val="00D52444"/>
    <w:rsid w:val="00D5262D"/>
    <w:rsid w:val="00D527C7"/>
    <w:rsid w:val="00D52837"/>
    <w:rsid w:val="00D52A89"/>
    <w:rsid w:val="00D53C88"/>
    <w:rsid w:val="00D53E24"/>
    <w:rsid w:val="00D542DF"/>
    <w:rsid w:val="00D543C8"/>
    <w:rsid w:val="00D54581"/>
    <w:rsid w:val="00D54717"/>
    <w:rsid w:val="00D548A4"/>
    <w:rsid w:val="00D55920"/>
    <w:rsid w:val="00D55D90"/>
    <w:rsid w:val="00D56B79"/>
    <w:rsid w:val="00D57297"/>
    <w:rsid w:val="00D61556"/>
    <w:rsid w:val="00D6170F"/>
    <w:rsid w:val="00D62225"/>
    <w:rsid w:val="00D6293E"/>
    <w:rsid w:val="00D62B87"/>
    <w:rsid w:val="00D630B1"/>
    <w:rsid w:val="00D631FE"/>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B7D"/>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2BFB"/>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50E2"/>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yperlink" Target="http://www.opevs.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partnerskadohoda.gov.sk/data/files/1305_mp-cko-c-18-verzia-4.zip"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mailto:zakazkycko@vlada.gov.sk" TargetMode="External"/><Relationship Id="rId30" Type="http://schemas.openxmlformats.org/officeDocument/2006/relationships/header" Target="header1.xml"/><Relationship Id="rId35"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DD5D8BFB-EF9D-495D-B675-F7FF9CE27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76442</Words>
  <Characters>435723</Characters>
  <Application>Microsoft Office Word</Application>
  <DocSecurity>0</DocSecurity>
  <Lines>3631</Lines>
  <Paragraphs>1022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511143</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Zuzana Hušeková</cp:lastModifiedBy>
  <cp:revision>47</cp:revision>
  <dcterms:created xsi:type="dcterms:W3CDTF">2018-04-30T08:31:00Z</dcterms:created>
  <dcterms:modified xsi:type="dcterms:W3CDTF">2018-06-13T08:09:00Z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